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9D103" w14:textId="77777777" w:rsidR="00AD76FB" w:rsidRDefault="00AD76FB"/>
    <w:p w14:paraId="2E144EFC" w14:textId="77777777" w:rsidR="00627B6D" w:rsidRPr="00B60E17" w:rsidRDefault="00627B6D">
      <w:pPr>
        <w:pStyle w:val="Heading1"/>
      </w:pPr>
      <w:r>
        <w:t xml:space="preserve">LEPING </w:t>
      </w:r>
      <w:r w:rsidR="00B60E17">
        <w:t>nr</w:t>
      </w:r>
      <w:r w:rsidR="005220B3">
        <w:t xml:space="preserve"> </w:t>
      </w:r>
      <w:r w:rsidR="003E75B9">
        <w:t>3-1.21/20</w:t>
      </w:r>
      <w:r w:rsidR="00C047E4">
        <w:t>20</w:t>
      </w:r>
      <w:r w:rsidR="003E75B9">
        <w:t>/</w:t>
      </w:r>
      <w:r w:rsidR="00C047E4">
        <w:t>203</w:t>
      </w:r>
    </w:p>
    <w:p w14:paraId="5C26ECCA" w14:textId="77777777" w:rsidR="00627B6D" w:rsidRDefault="00627B6D">
      <w:pPr>
        <w:pStyle w:val="Heading1"/>
      </w:pPr>
      <w:r>
        <w:t>ürituse korraldamiseks riigimetsas</w:t>
      </w:r>
    </w:p>
    <w:p w14:paraId="5C56FA04" w14:textId="77777777" w:rsidR="00627B6D" w:rsidRDefault="00627B6D">
      <w:pPr>
        <w:rPr>
          <w:b/>
          <w:bCs/>
          <w:sz w:val="28"/>
        </w:rPr>
      </w:pPr>
    </w:p>
    <w:p w14:paraId="0FC2563B" w14:textId="77777777" w:rsidR="004524F4" w:rsidRDefault="00B60E17" w:rsidP="004524F4">
      <w:pPr>
        <w:jc w:val="right"/>
        <w:rPr>
          <w:szCs w:val="18"/>
        </w:rPr>
      </w:pPr>
      <w:r>
        <w:rPr>
          <w:szCs w:val="18"/>
        </w:rPr>
        <w:tab/>
      </w:r>
      <w:r>
        <w:rPr>
          <w:szCs w:val="18"/>
        </w:rPr>
        <w:tab/>
      </w:r>
      <w:r>
        <w:rPr>
          <w:szCs w:val="18"/>
        </w:rPr>
        <w:tab/>
      </w:r>
      <w:r w:rsidR="00FC07F2">
        <w:rPr>
          <w:szCs w:val="18"/>
        </w:rPr>
        <w:tab/>
      </w:r>
      <w:r w:rsidR="00ED1B93">
        <w:rPr>
          <w:szCs w:val="18"/>
        </w:rPr>
        <w:t xml:space="preserve">                                              </w:t>
      </w:r>
      <w:r w:rsidR="00237C6E">
        <w:rPr>
          <w:szCs w:val="18"/>
        </w:rPr>
        <w:t xml:space="preserve">                </w:t>
      </w:r>
      <w:r w:rsidR="004524F4">
        <w:rPr>
          <w:szCs w:val="18"/>
        </w:rPr>
        <w:t xml:space="preserve"> </w:t>
      </w:r>
    </w:p>
    <w:p w14:paraId="2D72C2B1" w14:textId="5C0ED88A" w:rsidR="00B60E17" w:rsidRDefault="00581CF1" w:rsidP="004524F4">
      <w:pPr>
        <w:jc w:val="right"/>
        <w:rPr>
          <w:szCs w:val="18"/>
        </w:rPr>
      </w:pPr>
      <w:r>
        <w:rPr>
          <w:szCs w:val="18"/>
        </w:rPr>
        <w:t>05.08.2020</w:t>
      </w:r>
    </w:p>
    <w:p w14:paraId="26A3CF0D" w14:textId="77777777" w:rsidR="00B60E17" w:rsidRDefault="00B60E17" w:rsidP="00B60E17"/>
    <w:p w14:paraId="754AFBE3" w14:textId="15C8A500" w:rsidR="004524F4" w:rsidRPr="0056214A" w:rsidRDefault="007F5665" w:rsidP="0056214A">
      <w:pPr>
        <w:rPr>
          <w:b/>
          <w:bCs/>
          <w:sz w:val="28"/>
        </w:rPr>
      </w:pPr>
      <w:r w:rsidRPr="00726536">
        <w:rPr>
          <w:b/>
          <w:szCs w:val="18"/>
        </w:rPr>
        <w:t>Riigimetsa Majandamise Keskus</w:t>
      </w:r>
      <w:r w:rsidRPr="00726536">
        <w:rPr>
          <w:szCs w:val="18"/>
        </w:rPr>
        <w:t xml:space="preserve">, edaspidi RMK, </w:t>
      </w:r>
      <w:r>
        <w:t>keda esinda</w:t>
      </w:r>
      <w:r w:rsidR="00FC2DE8">
        <w:t>b</w:t>
      </w:r>
      <w:r>
        <w:t xml:space="preserve"> </w:t>
      </w:r>
      <w:r w:rsidRPr="00726536">
        <w:t xml:space="preserve"> RMK juhatuse esimehe 18.01.2018 käskkirjaga  nr 1-5/13 </w:t>
      </w:r>
      <w:r w:rsidRPr="00726536">
        <w:rPr>
          <w:bCs/>
        </w:rPr>
        <w:t>alusel</w:t>
      </w:r>
      <w:r w:rsidR="00EA1997">
        <w:rPr>
          <w:bCs/>
        </w:rPr>
        <w:t xml:space="preserve"> </w:t>
      </w:r>
      <w:r w:rsidR="00FC2DE8">
        <w:rPr>
          <w:bCs/>
        </w:rPr>
        <w:t xml:space="preserve">peametsaülem </w:t>
      </w:r>
      <w:r w:rsidR="00FC2DE8" w:rsidRPr="00FC2DE8">
        <w:rPr>
          <w:b/>
          <w:bCs/>
        </w:rPr>
        <w:t>Andres</w:t>
      </w:r>
      <w:r w:rsidR="00EA1997">
        <w:rPr>
          <w:b/>
          <w:bCs/>
        </w:rPr>
        <w:t xml:space="preserve"> Sepp</w:t>
      </w:r>
      <w:r w:rsidR="004524F4" w:rsidRPr="00ED7C09">
        <w:rPr>
          <w:i/>
          <w:iCs/>
          <w:noProof/>
        </w:rPr>
        <w:t>,</w:t>
      </w:r>
      <w:r w:rsidR="004524F4">
        <w:t xml:space="preserve"> edaspidi </w:t>
      </w:r>
      <w:r w:rsidR="004524F4" w:rsidRPr="00BE00C1">
        <w:rPr>
          <w:b/>
        </w:rPr>
        <w:t>RMK</w:t>
      </w:r>
      <w:r w:rsidR="004524F4">
        <w:rPr>
          <w:b/>
        </w:rPr>
        <w:t>,</w:t>
      </w:r>
      <w:r w:rsidR="00B95B96">
        <w:t xml:space="preserve"> ühelt poolt ja </w:t>
      </w:r>
      <w:r w:rsidR="00542F55" w:rsidRPr="00072870">
        <w:rPr>
          <w:b/>
        </w:rPr>
        <w:t>Estonian Autosport Events MTÜ</w:t>
      </w:r>
      <w:r w:rsidR="00072870">
        <w:rPr>
          <w:b/>
        </w:rPr>
        <w:t xml:space="preserve">, </w:t>
      </w:r>
      <w:r w:rsidR="00072870" w:rsidRPr="00072870">
        <w:t xml:space="preserve">keda esindab </w:t>
      </w:r>
      <w:r w:rsidR="00542F55">
        <w:t xml:space="preserve"> </w:t>
      </w:r>
      <w:r w:rsidR="00581CF1">
        <w:rPr>
          <w:b/>
        </w:rPr>
        <w:t>Urmo Aava</w:t>
      </w:r>
      <w:r w:rsidR="004524F4">
        <w:t>,</w:t>
      </w:r>
      <w:r w:rsidR="004524F4">
        <w:rPr>
          <w:i/>
          <w:iCs/>
        </w:rPr>
        <w:t xml:space="preserve"> </w:t>
      </w:r>
      <w:r w:rsidR="004524F4">
        <w:t xml:space="preserve">edaspidi </w:t>
      </w:r>
      <w:r w:rsidR="004524F4">
        <w:rPr>
          <w:b/>
        </w:rPr>
        <w:t>Ürituse korraldaja</w:t>
      </w:r>
      <w:r w:rsidR="004524F4">
        <w:t xml:space="preserve">, teiselt poolt, keda nimetatakse edaspidi </w:t>
      </w:r>
      <w:r w:rsidR="004524F4">
        <w:rPr>
          <w:b/>
        </w:rPr>
        <w:t xml:space="preserve">Pool </w:t>
      </w:r>
      <w:r w:rsidR="004524F4">
        <w:t xml:space="preserve">või ühiselt </w:t>
      </w:r>
      <w:r w:rsidR="004524F4">
        <w:rPr>
          <w:b/>
        </w:rPr>
        <w:t>Pooled</w:t>
      </w:r>
      <w:r w:rsidR="004524F4">
        <w:t xml:space="preserve">, </w:t>
      </w:r>
    </w:p>
    <w:p w14:paraId="58AE2F52" w14:textId="77777777" w:rsidR="004524F4" w:rsidRDefault="004524F4" w:rsidP="004524F4">
      <w:pPr>
        <w:jc w:val="both"/>
      </w:pPr>
    </w:p>
    <w:p w14:paraId="2D5A405F" w14:textId="77777777" w:rsidR="004524F4" w:rsidRPr="005519C5" w:rsidRDefault="004524F4" w:rsidP="004524F4">
      <w:pPr>
        <w:jc w:val="both"/>
      </w:pPr>
      <w:r>
        <w:rPr>
          <w:szCs w:val="18"/>
        </w:rPr>
        <w:t xml:space="preserve">sõlmisid käesoleva lepingu, edaspidi </w:t>
      </w:r>
      <w:r>
        <w:rPr>
          <w:b/>
          <w:bCs/>
          <w:szCs w:val="18"/>
        </w:rPr>
        <w:t>Leping,</w:t>
      </w:r>
      <w:r>
        <w:rPr>
          <w:szCs w:val="18"/>
        </w:rPr>
        <w:t xml:space="preserve"> alljärgnevas: </w:t>
      </w:r>
    </w:p>
    <w:p w14:paraId="7A643F58" w14:textId="77777777" w:rsidR="00627B6D" w:rsidRDefault="00627B6D" w:rsidP="00E81947">
      <w:pPr>
        <w:jc w:val="both"/>
      </w:pPr>
    </w:p>
    <w:p w14:paraId="72DF1411" w14:textId="77777777" w:rsidR="00627B6D" w:rsidRPr="008D19A7" w:rsidRDefault="00627B6D" w:rsidP="00E81947">
      <w:pPr>
        <w:jc w:val="both"/>
        <w:rPr>
          <w:b/>
          <w:bCs/>
        </w:rPr>
      </w:pPr>
      <w:r w:rsidRPr="008D19A7">
        <w:rPr>
          <w:b/>
          <w:bCs/>
        </w:rPr>
        <w:t>1. Lepingu objekt ja eesmärk</w:t>
      </w:r>
    </w:p>
    <w:p w14:paraId="7311CF2D" w14:textId="2F39F59D" w:rsidR="004524F4" w:rsidRDefault="00627B6D" w:rsidP="005223A3">
      <w:pPr>
        <w:pStyle w:val="BodyTextIndent"/>
        <w:ind w:left="0"/>
        <w:jc w:val="both"/>
      </w:pPr>
      <w:r>
        <w:rPr>
          <w:b/>
          <w:bCs/>
        </w:rPr>
        <w:t xml:space="preserve">1.1. </w:t>
      </w:r>
      <w:r w:rsidR="009F63A7" w:rsidRPr="009F63A7">
        <w:rPr>
          <w:bCs/>
        </w:rPr>
        <w:t>L</w:t>
      </w:r>
      <w:r w:rsidR="004524F4">
        <w:t xml:space="preserve">epingu objektiks on RMK </w:t>
      </w:r>
      <w:r w:rsidR="00142390">
        <w:t xml:space="preserve">metsateede kasutamine ja nende parendamine </w:t>
      </w:r>
      <w:r w:rsidR="002B69E0">
        <w:t xml:space="preserve">(edaspidi ala) </w:t>
      </w:r>
      <w:r w:rsidR="005545CC">
        <w:rPr>
          <w:b/>
        </w:rPr>
        <w:t xml:space="preserve">WRC </w:t>
      </w:r>
      <w:r w:rsidR="005223A3" w:rsidRPr="005223A3">
        <w:rPr>
          <w:b/>
        </w:rPr>
        <w:t>Rally Estonia 20</w:t>
      </w:r>
      <w:r w:rsidR="00142390">
        <w:rPr>
          <w:b/>
        </w:rPr>
        <w:t>20</w:t>
      </w:r>
      <w:r w:rsidR="005223A3" w:rsidRPr="005223A3">
        <w:rPr>
          <w:b/>
        </w:rPr>
        <w:t xml:space="preserve"> </w:t>
      </w:r>
      <w:r w:rsidR="002B69E0">
        <w:rPr>
          <w:b/>
        </w:rPr>
        <w:t>(</w:t>
      </w:r>
      <w:r w:rsidR="004524F4">
        <w:t xml:space="preserve">edaspidi </w:t>
      </w:r>
      <w:r w:rsidR="004524F4" w:rsidRPr="00754082">
        <w:rPr>
          <w:b/>
        </w:rPr>
        <w:t>Üritus</w:t>
      </w:r>
      <w:r w:rsidR="002B69E0">
        <w:rPr>
          <w:b/>
        </w:rPr>
        <w:t>)</w:t>
      </w:r>
      <w:r w:rsidR="004524F4">
        <w:t xml:space="preserve">, läbiviimiseks. </w:t>
      </w:r>
    </w:p>
    <w:p w14:paraId="0D45ED0F" w14:textId="77777777" w:rsidR="004524F4" w:rsidRDefault="004524F4" w:rsidP="004524F4">
      <w:pPr>
        <w:pStyle w:val="BodyTextIndent"/>
        <w:ind w:left="0"/>
        <w:jc w:val="both"/>
      </w:pPr>
      <w:r>
        <w:t xml:space="preserve">Kasutatava ala  </w:t>
      </w:r>
      <w:r w:rsidR="007018B3">
        <w:t xml:space="preserve">on kirjeldatud lepingu lisas 1 - </w:t>
      </w:r>
      <w:r w:rsidR="007018B3" w:rsidRPr="007018B3">
        <w:t>Rally Estonia 2020 SS RMK teede register 9.07.2020</w:t>
      </w:r>
      <w:r w:rsidR="007018B3">
        <w:t>.</w:t>
      </w:r>
      <w:r w:rsidR="0043156C">
        <w:t xml:space="preserve"> </w:t>
      </w:r>
      <w:r>
        <w:t xml:space="preserve"> </w:t>
      </w:r>
    </w:p>
    <w:p w14:paraId="4EA407BA" w14:textId="77777777" w:rsidR="00627B6D" w:rsidRDefault="00627B6D" w:rsidP="004524F4">
      <w:pPr>
        <w:pStyle w:val="BodyTextIndent"/>
        <w:ind w:left="0"/>
        <w:jc w:val="both"/>
      </w:pPr>
      <w:r>
        <w:rPr>
          <w:b/>
          <w:bCs/>
        </w:rPr>
        <w:t>1.2.</w:t>
      </w:r>
      <w:r>
        <w:t xml:space="preserve"> </w:t>
      </w:r>
      <w:r w:rsidR="009F63A7">
        <w:t>L</w:t>
      </w:r>
      <w:r>
        <w:t xml:space="preserve">epingu eesmärgiks on abinõude rakendamine riigimetsa tervisliku seisundi säilimiseks, tuleohu vältimiseks, metsavarude säilimiseks ning RMK poolt metsateede ja –sihtide  rajamiseks, korrashoidmiseks ja arendamiseks tehtud kulutuste hüvitamiseks.  </w:t>
      </w:r>
    </w:p>
    <w:p w14:paraId="05C95C04" w14:textId="77777777" w:rsidR="00627B6D" w:rsidRDefault="00627B6D" w:rsidP="00E81947">
      <w:pPr>
        <w:jc w:val="both"/>
      </w:pPr>
    </w:p>
    <w:p w14:paraId="18DBB915" w14:textId="77777777" w:rsidR="00627B6D" w:rsidRPr="008D19A7" w:rsidRDefault="00627B6D" w:rsidP="00E81947">
      <w:pPr>
        <w:jc w:val="both"/>
        <w:rPr>
          <w:b/>
          <w:bCs/>
        </w:rPr>
      </w:pPr>
      <w:r w:rsidRPr="008D19A7">
        <w:rPr>
          <w:b/>
          <w:bCs/>
        </w:rPr>
        <w:t>2. Riigimetsa kasutamise tähtaeg</w:t>
      </w:r>
    </w:p>
    <w:p w14:paraId="405813E0" w14:textId="620E5708" w:rsidR="00627B6D" w:rsidRDefault="00627B6D" w:rsidP="00E81947">
      <w:pPr>
        <w:pStyle w:val="BodyText"/>
        <w:jc w:val="both"/>
        <w:rPr>
          <w:b w:val="0"/>
          <w:bCs w:val="0"/>
        </w:rPr>
      </w:pPr>
      <w:r>
        <w:rPr>
          <w:b w:val="0"/>
          <w:bCs w:val="0"/>
        </w:rPr>
        <w:t xml:space="preserve">Ürituse korraldajal on õigus kasutada ala </w:t>
      </w:r>
      <w:r w:rsidR="007018B3">
        <w:rPr>
          <w:bCs w:val="0"/>
        </w:rPr>
        <w:t>03</w:t>
      </w:r>
      <w:r w:rsidR="00877DB5" w:rsidRPr="00500997">
        <w:rPr>
          <w:bCs w:val="0"/>
        </w:rPr>
        <w:t>.</w:t>
      </w:r>
      <w:r w:rsidR="003E75B9" w:rsidRPr="00500997">
        <w:rPr>
          <w:bCs w:val="0"/>
        </w:rPr>
        <w:t xml:space="preserve"> </w:t>
      </w:r>
      <w:r w:rsidR="007018B3">
        <w:rPr>
          <w:bCs w:val="0"/>
        </w:rPr>
        <w:t>august</w:t>
      </w:r>
      <w:r w:rsidR="00877DB5" w:rsidRPr="00500997">
        <w:rPr>
          <w:bCs w:val="0"/>
        </w:rPr>
        <w:t xml:space="preserve">  kuni </w:t>
      </w:r>
      <w:r w:rsidR="00444EA9">
        <w:rPr>
          <w:bCs w:val="0"/>
        </w:rPr>
        <w:t>10</w:t>
      </w:r>
      <w:r w:rsidR="007018B3">
        <w:rPr>
          <w:bCs w:val="0"/>
        </w:rPr>
        <w:t>. september 2020</w:t>
      </w:r>
      <w:r w:rsidR="00EA1997" w:rsidRPr="00500997">
        <w:rPr>
          <w:bCs w:val="0"/>
        </w:rPr>
        <w:t>.</w:t>
      </w:r>
      <w:r>
        <w:rPr>
          <w:b w:val="0"/>
          <w:bCs w:val="0"/>
        </w:rPr>
        <w:t xml:space="preserve">             </w:t>
      </w:r>
    </w:p>
    <w:p w14:paraId="0DFF4987" w14:textId="77777777" w:rsidR="00627B6D" w:rsidRDefault="00627B6D" w:rsidP="00E81947">
      <w:pPr>
        <w:jc w:val="both"/>
        <w:rPr>
          <w:b/>
          <w:bCs/>
        </w:rPr>
      </w:pPr>
    </w:p>
    <w:p w14:paraId="15B468A8" w14:textId="77777777" w:rsidR="00627B6D" w:rsidRPr="008D19A7" w:rsidRDefault="00627B6D" w:rsidP="00E81947">
      <w:pPr>
        <w:jc w:val="both"/>
        <w:rPr>
          <w:b/>
          <w:bCs/>
        </w:rPr>
      </w:pPr>
      <w:r w:rsidRPr="008D19A7">
        <w:rPr>
          <w:b/>
          <w:bCs/>
        </w:rPr>
        <w:t>3. Poolte tegevus</w:t>
      </w:r>
    </w:p>
    <w:p w14:paraId="451FB9BE" w14:textId="77777777" w:rsidR="00627B6D" w:rsidRPr="007018B3" w:rsidRDefault="00627B6D" w:rsidP="00E81947">
      <w:pPr>
        <w:jc w:val="both"/>
        <w:rPr>
          <w:b/>
          <w:bCs/>
        </w:rPr>
      </w:pPr>
      <w:r w:rsidRPr="008D19A7">
        <w:rPr>
          <w:b/>
          <w:bCs/>
        </w:rPr>
        <w:t>3.1.</w:t>
      </w:r>
      <w:r w:rsidRPr="008D19A7">
        <w:t xml:space="preserve"> </w:t>
      </w:r>
      <w:r w:rsidRPr="008D19A7">
        <w:rPr>
          <w:b/>
          <w:bCs/>
        </w:rPr>
        <w:t xml:space="preserve">Ürituse korraldaja kohustub: </w:t>
      </w:r>
      <w:r>
        <w:t xml:space="preserve"> </w:t>
      </w:r>
    </w:p>
    <w:p w14:paraId="6D257727" w14:textId="77777777" w:rsidR="00627B6D" w:rsidRDefault="00627B6D" w:rsidP="00E81947">
      <w:pPr>
        <w:jc w:val="both"/>
      </w:pPr>
      <w:r>
        <w:t>3.1.</w:t>
      </w:r>
      <w:r w:rsidR="007018B3">
        <w:t>1</w:t>
      </w:r>
      <w:r>
        <w:t xml:space="preserve">. õigusaktidega ettenähtud juhtudel taotlema kohalikult omavalitsuselt, kaitseala valitsejalt ning teistelt riigi- ja kohaliku omavalituse asutustelt ürituse korraldamiseks vajalikud load ja kooskõlastused ning esitama nende koopiad RMK esindajale; </w:t>
      </w:r>
    </w:p>
    <w:p w14:paraId="5158F7CC" w14:textId="77777777" w:rsidR="00627B6D" w:rsidRDefault="00627B6D" w:rsidP="00E81947">
      <w:pPr>
        <w:jc w:val="both"/>
      </w:pPr>
      <w:r>
        <w:t>3.1.</w:t>
      </w:r>
      <w:r w:rsidR="007018B3">
        <w:t>2</w:t>
      </w:r>
      <w:r>
        <w:t xml:space="preserve">. kinni pidama </w:t>
      </w:r>
      <w:hyperlink r:id="rId11" w:history="1">
        <w:r w:rsidR="009168BC" w:rsidRPr="00E663F7">
          <w:rPr>
            <w:rStyle w:val="Hyperlink"/>
          </w:rPr>
          <w:t>tuleohutuse seaduse</w:t>
        </w:r>
      </w:hyperlink>
      <w:r w:rsidR="004524F4">
        <w:t xml:space="preserve"> nõuetest;</w:t>
      </w:r>
    </w:p>
    <w:p w14:paraId="5D2724D9" w14:textId="77777777" w:rsidR="00627B6D" w:rsidRDefault="004524F4" w:rsidP="00E81947">
      <w:pPr>
        <w:pStyle w:val="NormalWeb"/>
        <w:spacing w:before="0" w:beforeAutospacing="0" w:after="0" w:afterAutospacing="0"/>
        <w:jc w:val="both"/>
        <w:rPr>
          <w:lang w:val="et-EE"/>
        </w:rPr>
      </w:pPr>
      <w:r>
        <w:rPr>
          <w:lang w:val="et-EE"/>
        </w:rPr>
        <w:t>3.1.</w:t>
      </w:r>
      <w:r w:rsidR="007018B3">
        <w:rPr>
          <w:lang w:val="et-EE"/>
        </w:rPr>
        <w:t>3</w:t>
      </w:r>
      <w:r>
        <w:rPr>
          <w:lang w:val="et-EE"/>
        </w:rPr>
        <w:t xml:space="preserve">. </w:t>
      </w:r>
      <w:r w:rsidR="00627B6D">
        <w:rPr>
          <w:lang w:val="et-EE"/>
        </w:rPr>
        <w:t xml:space="preserve">ürituse korraldamisel kasutama ala viisil, millega püütakse võimalikult ära hoida kahjustusi metsale ja pinnasele; </w:t>
      </w:r>
    </w:p>
    <w:p w14:paraId="41BD8D92" w14:textId="77777777" w:rsidR="00627B6D" w:rsidRDefault="006B08F9" w:rsidP="00E81947">
      <w:pPr>
        <w:jc w:val="both"/>
      </w:pPr>
      <w:r>
        <w:t>3.1.</w:t>
      </w:r>
      <w:r w:rsidR="007018B3">
        <w:t>4</w:t>
      </w:r>
      <w:r>
        <w:t xml:space="preserve">. </w:t>
      </w:r>
      <w:r w:rsidR="00627B6D">
        <w:t>metsatulekahju, keskkonnareostuse või keskkonnakaitsenõuete rikkumiste</w:t>
      </w:r>
    </w:p>
    <w:p w14:paraId="1FECF3BB" w14:textId="77777777" w:rsidR="00627B6D" w:rsidRDefault="00627B6D" w:rsidP="00E81947">
      <w:pPr>
        <w:jc w:val="both"/>
      </w:pPr>
      <w:r>
        <w:t xml:space="preserve">avastamisel informeerima viivitamatult riigimetsa </w:t>
      </w:r>
      <w:proofErr w:type="spellStart"/>
      <w:r>
        <w:t>majandajat</w:t>
      </w:r>
      <w:proofErr w:type="spellEnd"/>
      <w:r>
        <w:t xml:space="preserve">, päästeameti häirekeskust  ja </w:t>
      </w:r>
      <w:r w:rsidR="001D577C">
        <w:t>Keskkonnainspektsiooni</w:t>
      </w:r>
      <w:r>
        <w:t>;</w:t>
      </w:r>
    </w:p>
    <w:p w14:paraId="604F10AB" w14:textId="77777777" w:rsidR="00627B6D" w:rsidRDefault="006B08F9" w:rsidP="00E81947">
      <w:pPr>
        <w:jc w:val="both"/>
      </w:pPr>
      <w:r>
        <w:t>3.1.</w:t>
      </w:r>
      <w:r w:rsidR="007018B3">
        <w:t>5</w:t>
      </w:r>
      <w:r>
        <w:t xml:space="preserve">. </w:t>
      </w:r>
      <w:r w:rsidR="00627B6D">
        <w:t xml:space="preserve">tagama turvalisuse üritusest osavõtjatele ja korraldajatele ning nende varale, </w:t>
      </w:r>
    </w:p>
    <w:p w14:paraId="543F51C0" w14:textId="77777777" w:rsidR="00627B6D" w:rsidRDefault="00627B6D" w:rsidP="00E81947">
      <w:pPr>
        <w:jc w:val="both"/>
      </w:pPr>
      <w:r>
        <w:t xml:space="preserve">varguste, </w:t>
      </w:r>
      <w:proofErr w:type="spellStart"/>
      <w:r>
        <w:t>kallaletungimiste</w:t>
      </w:r>
      <w:proofErr w:type="spellEnd"/>
      <w:r>
        <w:t xml:space="preserve"> või muu õigusvastase käitumise korral kutsuma kohale politseitöötaja; </w:t>
      </w:r>
    </w:p>
    <w:p w14:paraId="1C302697" w14:textId="77777777" w:rsidR="000821E7" w:rsidRDefault="00627B6D" w:rsidP="00E81947">
      <w:pPr>
        <w:jc w:val="both"/>
      </w:pPr>
      <w:r>
        <w:t>3.1.</w:t>
      </w:r>
      <w:r w:rsidR="007018B3">
        <w:t>6</w:t>
      </w:r>
      <w:r w:rsidR="006B08F9">
        <w:t xml:space="preserve">. </w:t>
      </w:r>
      <w:r>
        <w:t xml:space="preserve">tagama kannatanutele või haigestunutele esmaabi andmise ning vajadusel korraldama üritusel osalejate evakueerimise; </w:t>
      </w:r>
    </w:p>
    <w:p w14:paraId="7E4541A6" w14:textId="2BB72546" w:rsidR="00627B6D" w:rsidRDefault="006B08F9" w:rsidP="00E81947">
      <w:pPr>
        <w:jc w:val="both"/>
      </w:pPr>
      <w:r>
        <w:t>3.1.</w:t>
      </w:r>
      <w:r w:rsidR="007018B3">
        <w:t>7</w:t>
      </w:r>
      <w:r w:rsidR="000821E7">
        <w:t xml:space="preserve">. </w:t>
      </w:r>
      <w:r w:rsidR="00627B6D">
        <w:t xml:space="preserve">pärast ürituse lõppu </w:t>
      </w:r>
      <w:r w:rsidR="00627B6D" w:rsidRPr="00363945">
        <w:t xml:space="preserve">hiljemalt </w:t>
      </w:r>
      <w:r w:rsidR="00363945">
        <w:t>10</w:t>
      </w:r>
      <w:r w:rsidR="00627B6D" w:rsidRPr="00363945">
        <w:t xml:space="preserve"> kalendripäeva</w:t>
      </w:r>
      <w:r w:rsidR="00627B6D">
        <w:t xml:space="preserve"> jooksul koristama alalt ürituse korraldamisega tekkinud jäätmed, tasandama rööpad, kinni ajama augud ning taastama teede katted; </w:t>
      </w:r>
    </w:p>
    <w:p w14:paraId="41F4727E" w14:textId="77777777" w:rsidR="001D577C" w:rsidRDefault="006B08F9" w:rsidP="003C08AB">
      <w:pPr>
        <w:jc w:val="both"/>
      </w:pPr>
      <w:r>
        <w:t>3.1.</w:t>
      </w:r>
      <w:r w:rsidR="007018B3">
        <w:t>8</w:t>
      </w:r>
      <w:r w:rsidR="00627B6D">
        <w:t>. hüvitama RMK-</w:t>
      </w:r>
      <w:proofErr w:type="spellStart"/>
      <w:r w:rsidR="00627B6D">
        <w:t>le</w:t>
      </w:r>
      <w:proofErr w:type="spellEnd"/>
      <w:r w:rsidR="00627B6D">
        <w:t xml:space="preserve"> kõik ürituse korraldamisega riigimetsale tekitatud kahju</w:t>
      </w:r>
      <w:r w:rsidR="003C08AB">
        <w:t>d;</w:t>
      </w:r>
    </w:p>
    <w:p w14:paraId="59D928E8" w14:textId="77777777" w:rsidR="003C08AB" w:rsidRDefault="003C08AB" w:rsidP="00E81947">
      <w:pPr>
        <w:jc w:val="both"/>
        <w:rPr>
          <w:b/>
          <w:bCs/>
        </w:rPr>
      </w:pPr>
    </w:p>
    <w:p w14:paraId="7B034403" w14:textId="77777777" w:rsidR="00627B6D" w:rsidRPr="008D19A7" w:rsidRDefault="00627B6D" w:rsidP="00E81947">
      <w:pPr>
        <w:jc w:val="both"/>
      </w:pPr>
      <w:r w:rsidRPr="008D19A7">
        <w:rPr>
          <w:b/>
          <w:bCs/>
        </w:rPr>
        <w:t>3.2. Ürituse korraldajal on seoses ürituse korraldamisega keelatud:</w:t>
      </w:r>
    </w:p>
    <w:p w14:paraId="47553155" w14:textId="77777777" w:rsidR="00627B6D" w:rsidRDefault="00627B6D" w:rsidP="00E81947">
      <w:pPr>
        <w:jc w:val="both"/>
      </w:pPr>
      <w:r>
        <w:t>3.2.1.   langetada puid;</w:t>
      </w:r>
    </w:p>
    <w:p w14:paraId="2A5268AA" w14:textId="77777777" w:rsidR="00627B6D" w:rsidRDefault="00627B6D" w:rsidP="00E81947">
      <w:pPr>
        <w:numPr>
          <w:ilvl w:val="2"/>
          <w:numId w:val="22"/>
        </w:numPr>
        <w:jc w:val="both"/>
      </w:pPr>
      <w:r>
        <w:t>püstitada ehitisi ja kaevata kraave;</w:t>
      </w:r>
    </w:p>
    <w:p w14:paraId="368612FB" w14:textId="77777777" w:rsidR="00627B6D" w:rsidRDefault="00627B6D" w:rsidP="00E81947">
      <w:pPr>
        <w:numPr>
          <w:ilvl w:val="2"/>
          <w:numId w:val="22"/>
        </w:numPr>
        <w:jc w:val="both"/>
      </w:pPr>
      <w:proofErr w:type="spellStart"/>
      <w:r>
        <w:lastRenderedPageBreak/>
        <w:t>prahistada</w:t>
      </w:r>
      <w:proofErr w:type="spellEnd"/>
      <w:r>
        <w:t xml:space="preserve"> riigimetsa jäätmetega; </w:t>
      </w:r>
    </w:p>
    <w:p w14:paraId="5092FD20" w14:textId="77777777" w:rsidR="00627B6D" w:rsidRDefault="00627B6D" w:rsidP="00E81947">
      <w:pPr>
        <w:numPr>
          <w:ilvl w:val="2"/>
          <w:numId w:val="22"/>
        </w:numPr>
        <w:jc w:val="both"/>
      </w:pPr>
      <w:r>
        <w:t>häirida kohalike elanike öörahu;</w:t>
      </w:r>
    </w:p>
    <w:p w14:paraId="32059B94" w14:textId="77777777" w:rsidR="00627B6D" w:rsidRDefault="00627B6D" w:rsidP="00E81947">
      <w:pPr>
        <w:numPr>
          <w:ilvl w:val="2"/>
          <w:numId w:val="22"/>
        </w:numPr>
        <w:jc w:val="both"/>
      </w:pPr>
      <w:r>
        <w:t xml:space="preserve">häirida loomade ja lindude elupaiku; </w:t>
      </w:r>
    </w:p>
    <w:p w14:paraId="1C2E4646" w14:textId="77777777" w:rsidR="00627B6D" w:rsidRDefault="00627B6D" w:rsidP="00E81947">
      <w:pPr>
        <w:numPr>
          <w:ilvl w:val="2"/>
          <w:numId w:val="22"/>
        </w:numPr>
        <w:jc w:val="both"/>
      </w:pPr>
      <w:r>
        <w:t xml:space="preserve">teha lõket selleks </w:t>
      </w:r>
      <w:proofErr w:type="spellStart"/>
      <w:r>
        <w:t>ettevalmistamata</w:t>
      </w:r>
      <w:proofErr w:type="spellEnd"/>
      <w:r>
        <w:t xml:space="preserve"> kohtades ja muu tegevus, m</w:t>
      </w:r>
      <w:r w:rsidR="00223671">
        <w:t>is võib tekitada metsatulekahju.</w:t>
      </w:r>
    </w:p>
    <w:p w14:paraId="364AA62D" w14:textId="77777777" w:rsidR="00223671" w:rsidRDefault="00223671" w:rsidP="00E81947">
      <w:pPr>
        <w:ind w:left="720"/>
        <w:jc w:val="both"/>
      </w:pPr>
    </w:p>
    <w:p w14:paraId="68D5CF68" w14:textId="77777777" w:rsidR="00627B6D" w:rsidRPr="00E81947" w:rsidRDefault="00627B6D" w:rsidP="00E81947">
      <w:pPr>
        <w:pStyle w:val="NormalWeb"/>
        <w:tabs>
          <w:tab w:val="left" w:pos="2280"/>
        </w:tabs>
        <w:spacing w:before="0" w:beforeAutospacing="0" w:after="0" w:afterAutospacing="0"/>
        <w:jc w:val="both"/>
        <w:rPr>
          <w:lang w:val="et-EE"/>
        </w:rPr>
      </w:pPr>
      <w:r w:rsidRPr="00C82DA9">
        <w:rPr>
          <w:b/>
          <w:bCs/>
          <w:lang w:val="fi-FI"/>
        </w:rPr>
        <w:t xml:space="preserve">3.3. RMK-l on </w:t>
      </w:r>
      <w:proofErr w:type="spellStart"/>
      <w:r w:rsidRPr="00C82DA9">
        <w:rPr>
          <w:b/>
          <w:bCs/>
          <w:lang w:val="fi-FI"/>
        </w:rPr>
        <w:t>õigus</w:t>
      </w:r>
      <w:proofErr w:type="spellEnd"/>
      <w:r w:rsidRPr="00C82DA9">
        <w:rPr>
          <w:b/>
          <w:bCs/>
          <w:lang w:val="fi-FI"/>
        </w:rPr>
        <w:t xml:space="preserve"> </w:t>
      </w:r>
    </w:p>
    <w:p w14:paraId="6D82B86C" w14:textId="77777777" w:rsidR="00627B6D" w:rsidRDefault="00627B6D" w:rsidP="00E81947">
      <w:pPr>
        <w:jc w:val="both"/>
        <w:rPr>
          <w:b/>
          <w:bCs/>
        </w:rPr>
      </w:pPr>
      <w: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rPr>
        <w:t>;</w:t>
      </w:r>
    </w:p>
    <w:p w14:paraId="4AE9F9CD" w14:textId="77777777" w:rsidR="007018B3" w:rsidRDefault="007018B3" w:rsidP="00E81947">
      <w:pPr>
        <w:jc w:val="both"/>
        <w:rPr>
          <w:b/>
          <w:bCs/>
        </w:rPr>
      </w:pPr>
    </w:p>
    <w:p w14:paraId="0D20FCFA" w14:textId="77777777" w:rsidR="007018B3" w:rsidRPr="007018B3" w:rsidRDefault="007018B3" w:rsidP="007018B3">
      <w:pPr>
        <w:pStyle w:val="ListParagraph"/>
        <w:numPr>
          <w:ilvl w:val="1"/>
          <w:numId w:val="27"/>
        </w:numPr>
        <w:jc w:val="both"/>
        <w:rPr>
          <w:b/>
          <w:bCs/>
        </w:rPr>
      </w:pPr>
      <w:r>
        <w:rPr>
          <w:b/>
          <w:bCs/>
        </w:rPr>
        <w:t xml:space="preserve"> </w:t>
      </w:r>
      <w:r w:rsidRPr="007018B3">
        <w:rPr>
          <w:b/>
          <w:bCs/>
        </w:rPr>
        <w:t>RMK ja Üritus</w:t>
      </w:r>
      <w:r w:rsidR="00C047E4">
        <w:rPr>
          <w:b/>
          <w:bCs/>
        </w:rPr>
        <w:t>e</w:t>
      </w:r>
      <w:r w:rsidRPr="007018B3">
        <w:rPr>
          <w:b/>
          <w:bCs/>
        </w:rPr>
        <w:t xml:space="preserve"> korraldaja täiendavad kokkulepped</w:t>
      </w:r>
    </w:p>
    <w:p w14:paraId="4595AB95" w14:textId="77777777" w:rsidR="007018B3" w:rsidRDefault="007018B3" w:rsidP="007018B3">
      <w:pPr>
        <w:jc w:val="both"/>
        <w:rPr>
          <w:b/>
          <w:bCs/>
        </w:rPr>
      </w:pPr>
    </w:p>
    <w:p w14:paraId="19E445C7" w14:textId="77777777" w:rsidR="007018B3" w:rsidRPr="00C047E4" w:rsidRDefault="007018B3" w:rsidP="00C047E4">
      <w:pPr>
        <w:pStyle w:val="ListParagraph"/>
        <w:numPr>
          <w:ilvl w:val="2"/>
          <w:numId w:val="27"/>
        </w:numPr>
        <w:jc w:val="both"/>
        <w:rPr>
          <w:bCs/>
        </w:rPr>
      </w:pPr>
      <w:r w:rsidRPr="00C047E4">
        <w:rPr>
          <w:bCs/>
        </w:rPr>
        <w:t>RMK</w:t>
      </w:r>
      <w:r w:rsidRPr="00C047E4">
        <w:rPr>
          <w:b/>
          <w:bCs/>
        </w:rPr>
        <w:t xml:space="preserve"> </w:t>
      </w:r>
      <w:r w:rsidRPr="00C047E4">
        <w:rPr>
          <w:bCs/>
        </w:rPr>
        <w:t>ei tee kasutatavate metsateede</w:t>
      </w:r>
      <w:r w:rsidRPr="00C047E4">
        <w:rPr>
          <w:b/>
          <w:bCs/>
        </w:rPr>
        <w:t xml:space="preserve"> </w:t>
      </w:r>
      <w:r w:rsidRPr="00C047E4">
        <w:rPr>
          <w:bCs/>
        </w:rPr>
        <w:t xml:space="preserve">hööveldamist ja teeäärte niitmist kuni 7. septembrini (toimuvad pinnase </w:t>
      </w:r>
      <w:proofErr w:type="spellStart"/>
      <w:r w:rsidRPr="00C047E4">
        <w:rPr>
          <w:bCs/>
        </w:rPr>
        <w:t>pealeveo</w:t>
      </w:r>
      <w:proofErr w:type="spellEnd"/>
      <w:r w:rsidRPr="00C047E4">
        <w:rPr>
          <w:bCs/>
        </w:rPr>
        <w:t xml:space="preserve"> ja erinevate ralliks vajalike kohenduste tegemised ralli korraldajate poolt). </w:t>
      </w:r>
    </w:p>
    <w:p w14:paraId="6555A42E" w14:textId="77777777" w:rsidR="00C047E4" w:rsidRDefault="00C047E4" w:rsidP="00C047E4">
      <w:pPr>
        <w:pStyle w:val="ListParagraph"/>
        <w:numPr>
          <w:ilvl w:val="2"/>
          <w:numId w:val="27"/>
        </w:numPr>
        <w:jc w:val="both"/>
        <w:rPr>
          <w:bCs/>
        </w:rPr>
      </w:pPr>
      <w:r>
        <w:rPr>
          <w:bCs/>
        </w:rPr>
        <w:t xml:space="preserve">RMK koristab </w:t>
      </w:r>
      <w:proofErr w:type="spellStart"/>
      <w:r>
        <w:rPr>
          <w:bCs/>
        </w:rPr>
        <w:t>h</w:t>
      </w:r>
      <w:r w:rsidRPr="00C047E4">
        <w:rPr>
          <w:bCs/>
        </w:rPr>
        <w:t>akkehunnikud</w:t>
      </w:r>
      <w:proofErr w:type="spellEnd"/>
      <w:r w:rsidRPr="00C047E4">
        <w:rPr>
          <w:bCs/>
        </w:rPr>
        <w:t xml:space="preserve"> </w:t>
      </w:r>
      <w:proofErr w:type="spellStart"/>
      <w:r w:rsidRPr="00C047E4">
        <w:rPr>
          <w:bCs/>
        </w:rPr>
        <w:t>Kaagvere</w:t>
      </w:r>
      <w:proofErr w:type="spellEnd"/>
      <w:r w:rsidRPr="00C047E4">
        <w:rPr>
          <w:bCs/>
        </w:rPr>
        <w:t xml:space="preserve"> (kv EV001-EV015), Prangli (SV046, SV047) ja Pasamäe juurest (SV026) koristab RMK</w:t>
      </w:r>
    </w:p>
    <w:p w14:paraId="21885E17" w14:textId="77777777" w:rsidR="00C047E4" w:rsidRDefault="00C047E4" w:rsidP="00C047E4">
      <w:pPr>
        <w:pStyle w:val="ListParagraph"/>
        <w:numPr>
          <w:ilvl w:val="2"/>
          <w:numId w:val="27"/>
        </w:numPr>
        <w:jc w:val="both"/>
        <w:rPr>
          <w:bCs/>
        </w:rPr>
      </w:pPr>
      <w:r w:rsidRPr="00C047E4">
        <w:rPr>
          <w:bCs/>
        </w:rPr>
        <w:t xml:space="preserve">RMK korraldab pealtvaatajate ala korrastamise (EV003 </w:t>
      </w:r>
      <w:proofErr w:type="spellStart"/>
      <w:r w:rsidRPr="00C047E4">
        <w:rPr>
          <w:bCs/>
        </w:rPr>
        <w:t>er</w:t>
      </w:r>
      <w:proofErr w:type="spellEnd"/>
      <w:r w:rsidRPr="00C047E4">
        <w:rPr>
          <w:bCs/>
        </w:rPr>
        <w:t xml:space="preserve"> 72 juures heinamaa) ja lihtsa silla tegemise.</w:t>
      </w:r>
    </w:p>
    <w:p w14:paraId="078E68FB" w14:textId="77777777" w:rsidR="00C047E4" w:rsidRDefault="00C047E4" w:rsidP="00581CF1">
      <w:pPr>
        <w:pStyle w:val="ListParagraph"/>
        <w:numPr>
          <w:ilvl w:val="2"/>
          <w:numId w:val="27"/>
        </w:numPr>
        <w:jc w:val="both"/>
        <w:rPr>
          <w:bCs/>
        </w:rPr>
      </w:pPr>
      <w:r w:rsidRPr="00C047E4">
        <w:rPr>
          <w:bCs/>
        </w:rPr>
        <w:t xml:space="preserve">RMK korraldab raietööd nn Pasamäel (SV026-21), võttes seal välja peenemad puud, et võimaldada paremat vaadet </w:t>
      </w:r>
      <w:r>
        <w:rPr>
          <w:bCs/>
        </w:rPr>
        <w:t>rallile.</w:t>
      </w:r>
    </w:p>
    <w:p w14:paraId="7D5E29BD" w14:textId="77777777" w:rsidR="007018B3" w:rsidRDefault="00C047E4" w:rsidP="00C047E4">
      <w:pPr>
        <w:pStyle w:val="ListParagraph"/>
        <w:numPr>
          <w:ilvl w:val="2"/>
          <w:numId w:val="27"/>
        </w:numPr>
        <w:jc w:val="both"/>
        <w:rPr>
          <w:bCs/>
        </w:rPr>
      </w:pPr>
      <w:r>
        <w:rPr>
          <w:bCs/>
        </w:rPr>
        <w:t>RMK kehtestab l</w:t>
      </w:r>
      <w:r w:rsidRPr="00C047E4">
        <w:rPr>
          <w:bCs/>
        </w:rPr>
        <w:t>iikumispiirang</w:t>
      </w:r>
      <w:r>
        <w:rPr>
          <w:bCs/>
        </w:rPr>
        <w:t>u</w:t>
      </w:r>
      <w:r w:rsidRPr="00C047E4">
        <w:rPr>
          <w:bCs/>
        </w:rPr>
        <w:t xml:space="preserve"> </w:t>
      </w:r>
      <w:proofErr w:type="spellStart"/>
      <w:r w:rsidRPr="00C047E4">
        <w:rPr>
          <w:bCs/>
        </w:rPr>
        <w:t>harvesteridele</w:t>
      </w:r>
      <w:proofErr w:type="spellEnd"/>
      <w:r w:rsidRPr="00C047E4">
        <w:rPr>
          <w:bCs/>
        </w:rPr>
        <w:t xml:space="preserve"> ja muudele  metsamasinatele kiiruskatseteks kasutatavatel teedel alates 25.08 kuni 7.09, et ei kahjustaks teid.</w:t>
      </w:r>
      <w:r w:rsidR="007018B3" w:rsidRPr="00C047E4">
        <w:rPr>
          <w:bCs/>
        </w:rPr>
        <w:tab/>
      </w:r>
    </w:p>
    <w:p w14:paraId="20743F95" w14:textId="77777777" w:rsidR="00C047E4" w:rsidRPr="00C047E4" w:rsidRDefault="00C047E4" w:rsidP="00C047E4">
      <w:pPr>
        <w:pStyle w:val="ListParagraph"/>
        <w:numPr>
          <w:ilvl w:val="2"/>
          <w:numId w:val="27"/>
        </w:numPr>
        <w:jc w:val="both"/>
        <w:rPr>
          <w:bCs/>
        </w:rPr>
      </w:pPr>
      <w:r w:rsidRPr="00C047E4">
        <w:rPr>
          <w:bCs/>
        </w:rPr>
        <w:t xml:space="preserve">Ralliga seotud </w:t>
      </w:r>
      <w:proofErr w:type="spellStart"/>
      <w:r w:rsidRPr="00C047E4">
        <w:rPr>
          <w:bCs/>
        </w:rPr>
        <w:t>tee-ehitus</w:t>
      </w:r>
      <w:proofErr w:type="spellEnd"/>
      <w:r w:rsidRPr="00C047E4">
        <w:rPr>
          <w:bCs/>
        </w:rPr>
        <w:t>- ja muule tehnikale on RMK teelõikudel lubatud sõita transpordiga, mis ületab 7 tonni.</w:t>
      </w:r>
    </w:p>
    <w:p w14:paraId="26B7FDCA" w14:textId="77777777" w:rsidR="00627B6D" w:rsidRDefault="00627B6D" w:rsidP="00E81947">
      <w:pPr>
        <w:jc w:val="both"/>
        <w:rPr>
          <w:b/>
          <w:bCs/>
        </w:rPr>
      </w:pPr>
    </w:p>
    <w:p w14:paraId="7B8FECDF" w14:textId="77777777" w:rsidR="00627B6D" w:rsidRPr="008D19A7" w:rsidRDefault="00627B6D" w:rsidP="007018B3">
      <w:pPr>
        <w:numPr>
          <w:ilvl w:val="0"/>
          <w:numId w:val="27"/>
        </w:numPr>
        <w:jc w:val="both"/>
        <w:rPr>
          <w:b/>
          <w:bCs/>
        </w:rPr>
      </w:pPr>
      <w:r w:rsidRPr="008D19A7">
        <w:rPr>
          <w:b/>
          <w:bCs/>
        </w:rPr>
        <w:t>Kahjude kindlaksmääramine ja hüvitamine</w:t>
      </w:r>
    </w:p>
    <w:p w14:paraId="5B7F1395" w14:textId="77777777" w:rsidR="00627B6D" w:rsidRDefault="00627B6D" w:rsidP="00E81947">
      <w:pPr>
        <w:jc w:val="both"/>
      </w:pPr>
      <w:r>
        <w:rPr>
          <w:b/>
          <w:bCs/>
        </w:rPr>
        <w:t xml:space="preserve">4.1. RMK </w:t>
      </w:r>
      <w:r>
        <w:t>teostab enne ürituse algust ala ülevaatuse, mille käigus fikseerib selle  seisundi aktiga. Pärast ürituse lõppemist ja lepingu punktis 3.1.</w:t>
      </w:r>
      <w:r w:rsidR="007018B3">
        <w:t>7</w:t>
      </w:r>
      <w:r>
        <w:t xml:space="preserve"> nimetatud tööde teostamist viib RMK läbi kontrolli ürituse korraldaja </w:t>
      </w:r>
      <w:r w:rsidR="00C3016E">
        <w:t xml:space="preserve">poolt ala </w:t>
      </w:r>
      <w:r>
        <w:t>kasutamise üle. Poolte volitatud esindajad koostavad kahepoolse akti, milles fikseerivad ala seisundi ürituse lõppedes, sealhulgas avastatud metsakahjustused, kahjustuste likvideerimis- ja muud taastamistööd ning nende tähtajad, samuti RMK-</w:t>
      </w:r>
      <w:proofErr w:type="spellStart"/>
      <w:r>
        <w:t>le</w:t>
      </w:r>
      <w:proofErr w:type="spellEnd"/>
      <w:r>
        <w:t xml:space="preserve"> tekitatud  kahju ja selle hüvitamise korra. </w:t>
      </w:r>
    </w:p>
    <w:p w14:paraId="351F1C9D" w14:textId="77777777" w:rsidR="00627B6D" w:rsidRDefault="00627B6D" w:rsidP="00E81947">
      <w:pPr>
        <w:jc w:val="both"/>
      </w:pPr>
      <w:r>
        <w:rPr>
          <w:b/>
          <w:bCs/>
        </w:rPr>
        <w:t xml:space="preserve">4.2. Ürituse korraldaja </w:t>
      </w:r>
      <w:r>
        <w:t xml:space="preserve">poolt riigimetsa kahjustamise </w:t>
      </w:r>
      <w:r w:rsidR="00E21B74">
        <w:t xml:space="preserve">korral on </w:t>
      </w:r>
      <w:r>
        <w:t xml:space="preserve">RMK-l õigus taastamis- ja koristustööd teha ise või tellida nende tööde tegemine kolmandate isikute poolt. </w:t>
      </w:r>
    </w:p>
    <w:p w14:paraId="05997294" w14:textId="77777777" w:rsidR="00627B6D" w:rsidRDefault="00627B6D" w:rsidP="00E81947">
      <w:pPr>
        <w:jc w:val="both"/>
      </w:pPr>
    </w:p>
    <w:p w14:paraId="6ACD4C70" w14:textId="77777777" w:rsidR="00627B6D" w:rsidRPr="008D19A7" w:rsidRDefault="00627B6D" w:rsidP="00E81947">
      <w:pPr>
        <w:jc w:val="both"/>
        <w:rPr>
          <w:b/>
          <w:bCs/>
        </w:rPr>
      </w:pPr>
      <w:r w:rsidRPr="008D19A7">
        <w:rPr>
          <w:b/>
          <w:bCs/>
        </w:rPr>
        <w:t>5. Muud tingimused</w:t>
      </w:r>
    </w:p>
    <w:p w14:paraId="60FA5920" w14:textId="77777777" w:rsidR="00584324" w:rsidRPr="00542F55" w:rsidRDefault="00627B6D" w:rsidP="00E81947">
      <w:pPr>
        <w:jc w:val="both"/>
      </w:pPr>
      <w:r>
        <w:rPr>
          <w:b/>
          <w:bCs/>
        </w:rPr>
        <w:t>5.</w:t>
      </w:r>
      <w:r w:rsidR="00C231CA">
        <w:rPr>
          <w:b/>
          <w:bCs/>
        </w:rPr>
        <w:t>1</w:t>
      </w:r>
      <w:r>
        <w:rPr>
          <w:b/>
          <w:bCs/>
        </w:rPr>
        <w:t>.</w:t>
      </w:r>
      <w:r w:rsidR="009E740D">
        <w:rPr>
          <w:b/>
          <w:bCs/>
        </w:rPr>
        <w:t xml:space="preserve"> </w:t>
      </w:r>
      <w:r>
        <w:rPr>
          <w:b/>
          <w:bCs/>
        </w:rPr>
        <w:t>Ürituse korraldaja</w:t>
      </w:r>
      <w:r>
        <w:t xml:space="preserve"> </w:t>
      </w:r>
      <w:r w:rsidR="00553DD0">
        <w:t>esindaja</w:t>
      </w:r>
      <w:r>
        <w:t xml:space="preserve"> </w:t>
      </w:r>
      <w:r w:rsidR="00553DD0">
        <w:t xml:space="preserve">ja </w:t>
      </w:r>
      <w:r>
        <w:t>lepingu täitmise eest vastutav isik</w:t>
      </w:r>
      <w:r w:rsidR="00553DD0">
        <w:t xml:space="preserve"> </w:t>
      </w:r>
      <w:r w:rsidR="00553DD0" w:rsidRPr="00542F55">
        <w:t>on</w:t>
      </w:r>
      <w:r w:rsidRPr="00542F55">
        <w:t xml:space="preserve"> </w:t>
      </w:r>
      <w:r w:rsidR="007018B3" w:rsidRPr="007018B3">
        <w:rPr>
          <w:b/>
        </w:rPr>
        <w:t>Urmas Roosimaa</w:t>
      </w:r>
      <w:r w:rsidR="004524F4" w:rsidRPr="00542F55">
        <w:t>,</w:t>
      </w:r>
      <w:r w:rsidR="007628C6" w:rsidRPr="00542F55">
        <w:t xml:space="preserve"> </w:t>
      </w:r>
    </w:p>
    <w:p w14:paraId="7F3A04F3" w14:textId="77777777" w:rsidR="004524F4" w:rsidRPr="00542F55" w:rsidRDefault="004524F4" w:rsidP="00E81947">
      <w:pPr>
        <w:jc w:val="both"/>
      </w:pPr>
      <w:r w:rsidRPr="00542F55">
        <w:t xml:space="preserve">tel </w:t>
      </w:r>
      <w:r w:rsidR="007018B3" w:rsidRPr="007018B3">
        <w:t>+372 50 48829</w:t>
      </w:r>
      <w:r w:rsidRPr="00542F55">
        <w:t xml:space="preserve">, e-post </w:t>
      </w:r>
      <w:hyperlink r:id="rId12" w:history="1">
        <w:r w:rsidR="007018B3" w:rsidRPr="00F06A1D">
          <w:rPr>
            <w:rStyle w:val="Hyperlink"/>
          </w:rPr>
          <w:t>urmas@rallyestonia.ee</w:t>
        </w:r>
      </w:hyperlink>
      <w:r w:rsidR="007018B3">
        <w:t xml:space="preserve"> </w:t>
      </w:r>
      <w:r w:rsidR="00542F55" w:rsidRPr="00542F55">
        <w:t xml:space="preserve"> </w:t>
      </w:r>
      <w:r w:rsidR="007628C6" w:rsidRPr="00542F55">
        <w:t xml:space="preserve"> </w:t>
      </w:r>
    </w:p>
    <w:p w14:paraId="6FDCE6CB" w14:textId="77777777" w:rsidR="00542F55" w:rsidRDefault="00627B6D" w:rsidP="00E81947">
      <w:pPr>
        <w:jc w:val="both"/>
        <w:rPr>
          <w:bCs/>
        </w:rPr>
      </w:pPr>
      <w:r w:rsidRPr="00542F55">
        <w:rPr>
          <w:b/>
          <w:bCs/>
        </w:rPr>
        <w:t>5.</w:t>
      </w:r>
      <w:r w:rsidR="00C231CA" w:rsidRPr="00542F55">
        <w:rPr>
          <w:b/>
          <w:bCs/>
        </w:rPr>
        <w:t>2</w:t>
      </w:r>
      <w:r w:rsidRPr="00542F55">
        <w:rPr>
          <w:b/>
          <w:bCs/>
        </w:rPr>
        <w:t>.</w:t>
      </w:r>
      <w:r w:rsidR="009E740D" w:rsidRPr="00542F55">
        <w:rPr>
          <w:b/>
          <w:bCs/>
        </w:rPr>
        <w:t xml:space="preserve"> </w:t>
      </w:r>
      <w:r w:rsidR="00EA1997" w:rsidRPr="00542F55">
        <w:rPr>
          <w:bCs/>
        </w:rPr>
        <w:t>RMK esindaja lepingu täitmise kontrollimisel, ürituse korraldajale</w:t>
      </w:r>
      <w:r w:rsidR="00EA1997" w:rsidRPr="00EA1997">
        <w:rPr>
          <w:bCs/>
        </w:rPr>
        <w:t xml:space="preserve">  info andmisel ja esilekerkivate probleemide lahendamisel on </w:t>
      </w:r>
    </w:p>
    <w:p w14:paraId="088EF827" w14:textId="77777777" w:rsidR="00EA1997" w:rsidRPr="00542F55" w:rsidRDefault="00584324" w:rsidP="00E81947">
      <w:pPr>
        <w:jc w:val="both"/>
        <w:rPr>
          <w:rStyle w:val="Hyperlink"/>
          <w:bCs/>
          <w:color w:val="auto"/>
          <w:u w:val="none"/>
        </w:rPr>
      </w:pPr>
      <w:r>
        <w:rPr>
          <w:bCs/>
        </w:rPr>
        <w:t xml:space="preserve">Valgamaa </w:t>
      </w:r>
      <w:r w:rsidR="00EA1997" w:rsidRPr="00EA1997">
        <w:rPr>
          <w:bCs/>
        </w:rPr>
        <w:t xml:space="preserve">metsaülem </w:t>
      </w:r>
      <w:r w:rsidR="00EA1997" w:rsidRPr="00072870">
        <w:rPr>
          <w:b/>
          <w:bCs/>
        </w:rPr>
        <w:t>Risto Sepp</w:t>
      </w:r>
      <w:r w:rsidR="00EA1997" w:rsidRPr="00542F55">
        <w:rPr>
          <w:bCs/>
        </w:rPr>
        <w:t>,</w:t>
      </w:r>
      <w:r w:rsidR="00EA1997" w:rsidRPr="00EA1997">
        <w:rPr>
          <w:bCs/>
        </w:rPr>
        <w:t xml:space="preserve"> tel 513</w:t>
      </w:r>
      <w:r>
        <w:rPr>
          <w:bCs/>
        </w:rPr>
        <w:t xml:space="preserve"> 0147, e-post </w:t>
      </w:r>
      <w:hyperlink r:id="rId13" w:history="1">
        <w:r w:rsidRPr="00241AE0">
          <w:rPr>
            <w:rStyle w:val="Hyperlink"/>
            <w:bCs/>
          </w:rPr>
          <w:t>risto.sepp@rmk.ee</w:t>
        </w:r>
      </w:hyperlink>
      <w:r>
        <w:rPr>
          <w:rStyle w:val="Hyperlink"/>
          <w:bCs/>
        </w:rPr>
        <w:t xml:space="preserve">; </w:t>
      </w:r>
    </w:p>
    <w:p w14:paraId="6FD2B420" w14:textId="77777777" w:rsidR="00542F55" w:rsidRDefault="00542F55" w:rsidP="00542F55">
      <w:pPr>
        <w:jc w:val="both"/>
        <w:rPr>
          <w:bCs/>
        </w:rPr>
      </w:pPr>
      <w:r>
        <w:rPr>
          <w:bCs/>
        </w:rPr>
        <w:t>Tartumaa</w:t>
      </w:r>
      <w:r w:rsidRPr="00542F55">
        <w:rPr>
          <w:bCs/>
        </w:rPr>
        <w:t xml:space="preserve"> metsaülem </w:t>
      </w:r>
      <w:r w:rsidRPr="00072870">
        <w:rPr>
          <w:b/>
          <w:bCs/>
        </w:rPr>
        <w:t>Toomas Haas</w:t>
      </w:r>
      <w:r w:rsidRPr="00542F55">
        <w:rPr>
          <w:bCs/>
        </w:rPr>
        <w:t xml:space="preserve">, </w:t>
      </w:r>
      <w:r>
        <w:rPr>
          <w:bCs/>
        </w:rPr>
        <w:t xml:space="preserve"> </w:t>
      </w:r>
      <w:r w:rsidRPr="00542F55">
        <w:rPr>
          <w:bCs/>
        </w:rPr>
        <w:t>tel 515</w:t>
      </w:r>
      <w:r w:rsidR="00072870">
        <w:rPr>
          <w:bCs/>
        </w:rPr>
        <w:t xml:space="preserve"> </w:t>
      </w:r>
      <w:r w:rsidRPr="00542F55">
        <w:rPr>
          <w:bCs/>
        </w:rPr>
        <w:t xml:space="preserve">5090, e-post </w:t>
      </w:r>
      <w:hyperlink r:id="rId14" w:history="1">
        <w:r w:rsidRPr="00255E7F">
          <w:rPr>
            <w:rStyle w:val="Hyperlink"/>
            <w:bCs/>
          </w:rPr>
          <w:t>toomas.haas@rmk.ee</w:t>
        </w:r>
      </w:hyperlink>
    </w:p>
    <w:p w14:paraId="0155262A" w14:textId="77777777" w:rsidR="00542F55" w:rsidRDefault="00542F55" w:rsidP="00542F55">
      <w:pPr>
        <w:jc w:val="both"/>
        <w:rPr>
          <w:bCs/>
        </w:rPr>
      </w:pPr>
      <w:r>
        <w:rPr>
          <w:bCs/>
        </w:rPr>
        <w:t xml:space="preserve">Põlvamaa metsaülem </w:t>
      </w:r>
      <w:r w:rsidRPr="00072870">
        <w:rPr>
          <w:b/>
          <w:bCs/>
        </w:rPr>
        <w:t xml:space="preserve">Tiit </w:t>
      </w:r>
      <w:proofErr w:type="spellStart"/>
      <w:r w:rsidRPr="00072870">
        <w:rPr>
          <w:b/>
          <w:bCs/>
        </w:rPr>
        <w:t>Timberg</w:t>
      </w:r>
      <w:proofErr w:type="spellEnd"/>
      <w:r>
        <w:rPr>
          <w:bCs/>
        </w:rPr>
        <w:t xml:space="preserve">, </w:t>
      </w:r>
      <w:r w:rsidRPr="00542F55">
        <w:rPr>
          <w:bCs/>
        </w:rPr>
        <w:t>tel 504</w:t>
      </w:r>
      <w:r w:rsidR="00072870">
        <w:rPr>
          <w:bCs/>
        </w:rPr>
        <w:t xml:space="preserve"> </w:t>
      </w:r>
      <w:r w:rsidRPr="00542F55">
        <w:rPr>
          <w:bCs/>
        </w:rPr>
        <w:t xml:space="preserve">5761, e-post </w:t>
      </w:r>
      <w:hyperlink r:id="rId15" w:history="1">
        <w:r w:rsidRPr="00255E7F">
          <w:rPr>
            <w:rStyle w:val="Hyperlink"/>
            <w:bCs/>
          </w:rPr>
          <w:t>tiit.timberg@rmk.ee</w:t>
        </w:r>
      </w:hyperlink>
      <w:r>
        <w:rPr>
          <w:bCs/>
        </w:rPr>
        <w:t xml:space="preserve"> </w:t>
      </w:r>
    </w:p>
    <w:p w14:paraId="3AA5DA85" w14:textId="77777777" w:rsidR="00627B6D" w:rsidRDefault="00627B6D" w:rsidP="00E81947">
      <w:pPr>
        <w:jc w:val="both"/>
      </w:pPr>
      <w:r>
        <w:rPr>
          <w:b/>
          <w:bCs/>
        </w:rPr>
        <w:t>5.</w:t>
      </w:r>
      <w:r w:rsidR="00C231CA">
        <w:rPr>
          <w:b/>
          <w:bCs/>
        </w:rPr>
        <w:t>3</w:t>
      </w:r>
      <w:r>
        <w:rPr>
          <w:b/>
          <w:bCs/>
        </w:rPr>
        <w:t>.</w:t>
      </w:r>
      <w:r w:rsidR="009E740D">
        <w:rPr>
          <w:b/>
          <w:bCs/>
        </w:rPr>
        <w:t xml:space="preserve"> </w:t>
      </w:r>
      <w:r>
        <w:rPr>
          <w:b/>
          <w:bCs/>
        </w:rPr>
        <w:t>Ürituse korraldaja</w:t>
      </w:r>
      <w:r>
        <w:t xml:space="preserve"> vastutab lepingu mittenõuetekohase täitmise või täitmatajätmise tagajärjel riigimetsale tekitatud kahju eest täies ulatuses. RMK-</w:t>
      </w:r>
      <w:proofErr w:type="spellStart"/>
      <w:r>
        <w:t>le</w:t>
      </w:r>
      <w:proofErr w:type="spellEnd"/>
      <w:r>
        <w:t xml:space="preserve"> </w:t>
      </w:r>
      <w:r w:rsidR="00553DD0">
        <w:t xml:space="preserve">ala </w:t>
      </w:r>
      <w:r w:rsidR="00006756">
        <w:t>kasutamise eest tasu maksmine</w:t>
      </w:r>
      <w:r>
        <w:t xml:space="preserve"> ja kahjude hüvitamine ei vabasta ürituse korraldajat vastutusest metsa- ja keskkonnaõigusnormide rikkumise eest. </w:t>
      </w:r>
    </w:p>
    <w:p w14:paraId="07BD022D" w14:textId="77777777" w:rsidR="00627B6D" w:rsidRDefault="00627B6D" w:rsidP="00E81947">
      <w:pPr>
        <w:jc w:val="both"/>
      </w:pPr>
      <w:r>
        <w:rPr>
          <w:b/>
          <w:bCs/>
        </w:rPr>
        <w:lastRenderedPageBreak/>
        <w:t>5.</w:t>
      </w:r>
      <w:r w:rsidR="00C231CA">
        <w:rPr>
          <w:b/>
          <w:bCs/>
        </w:rPr>
        <w:t>4</w:t>
      </w:r>
      <w:r>
        <w:rPr>
          <w:b/>
          <w:bCs/>
        </w:rPr>
        <w:t>.</w:t>
      </w:r>
      <w:r>
        <w:t xml:space="preserve"> </w:t>
      </w:r>
      <w:r w:rsidR="00533DCE">
        <w:t>L</w:t>
      </w:r>
      <w:r>
        <w:t>epingu täitmisel tekkivad lahkarvamused lahendatakse läbirääkimiste teel, läbirääkimiste käigus kokkuleppele mittejõudmisel lahendatakse vaidlus-küsimused vastavalt õigusaktidele.</w:t>
      </w:r>
    </w:p>
    <w:p w14:paraId="79093FD3" w14:textId="77777777" w:rsidR="00627B6D" w:rsidRDefault="00627B6D" w:rsidP="00E81947">
      <w:pPr>
        <w:jc w:val="both"/>
      </w:pPr>
      <w:r>
        <w:rPr>
          <w:b/>
          <w:bCs/>
        </w:rPr>
        <w:t>5.</w:t>
      </w:r>
      <w:r w:rsidR="00C231CA">
        <w:rPr>
          <w:b/>
          <w:bCs/>
        </w:rPr>
        <w:t>5</w:t>
      </w:r>
      <w:r>
        <w:rPr>
          <w:b/>
          <w:bCs/>
        </w:rPr>
        <w:t>.</w:t>
      </w:r>
      <w:r>
        <w:t xml:space="preserve"> </w:t>
      </w:r>
      <w:r w:rsidR="00533DCE">
        <w:t>L</w:t>
      </w:r>
      <w:r>
        <w:t xml:space="preserve">eping jõustub selle allakirjutamisel ja kehtib kuni lepinguliste kohustuste täitmiseni mõlema poole poolt. </w:t>
      </w:r>
    </w:p>
    <w:p w14:paraId="72E28CCB" w14:textId="77777777" w:rsidR="00E954D1" w:rsidRDefault="00E954D1" w:rsidP="00E81947">
      <w:pPr>
        <w:jc w:val="both"/>
      </w:pPr>
      <w:r w:rsidRPr="00E954D1">
        <w:rPr>
          <w:b/>
        </w:rPr>
        <w:t>5.6.</w:t>
      </w:r>
      <w:r>
        <w:t xml:space="preserve"> </w:t>
      </w:r>
      <w:r w:rsidR="00584324">
        <w:t>L</w:t>
      </w:r>
      <w:r w:rsidRPr="00E954D1">
        <w:t>eping on allkirjastatud digitaalselt</w:t>
      </w:r>
      <w:r>
        <w:t>.</w:t>
      </w:r>
    </w:p>
    <w:p w14:paraId="78402D6C" w14:textId="77777777" w:rsidR="00553DD0" w:rsidRDefault="00553DD0" w:rsidP="00E81947">
      <w:pPr>
        <w:jc w:val="both"/>
      </w:pPr>
    </w:p>
    <w:p w14:paraId="511B74CE" w14:textId="77777777" w:rsidR="00584324" w:rsidRDefault="00584324" w:rsidP="00E81947">
      <w:pPr>
        <w:jc w:val="both"/>
      </w:pPr>
    </w:p>
    <w:p w14:paraId="255CE452" w14:textId="77777777" w:rsidR="00482F7E" w:rsidRDefault="00482F7E" w:rsidP="00E81947">
      <w:pPr>
        <w:spacing w:line="240" w:lineRule="exact"/>
        <w:jc w:val="both"/>
        <w:rPr>
          <w:b/>
        </w:rPr>
      </w:pPr>
    </w:p>
    <w:p w14:paraId="77AFDD53" w14:textId="77777777" w:rsidR="00BE00C1" w:rsidRDefault="00BE00C1" w:rsidP="00E81947">
      <w:pPr>
        <w:spacing w:line="240" w:lineRule="exact"/>
        <w:jc w:val="both"/>
        <w:rPr>
          <w:b/>
        </w:rPr>
      </w:pPr>
      <w:r>
        <w:rPr>
          <w:b/>
        </w:rPr>
        <w:t>Poolte andmed ja allkirjad:</w:t>
      </w:r>
    </w:p>
    <w:p w14:paraId="30CABA8E" w14:textId="77777777" w:rsidR="00BE00C1" w:rsidRDefault="00BE00C1" w:rsidP="00E81947">
      <w:pPr>
        <w:pStyle w:val="Heading1"/>
        <w:jc w:val="both"/>
        <w:rPr>
          <w:b w:val="0"/>
          <w:bCs w:val="0"/>
        </w:rPr>
      </w:pPr>
    </w:p>
    <w:p w14:paraId="6C63A7BC" w14:textId="77777777" w:rsidR="00BE00C1" w:rsidRPr="00BE00C1" w:rsidRDefault="00BE00C1" w:rsidP="00E81947">
      <w:pPr>
        <w:pStyle w:val="Heading1"/>
        <w:jc w:val="both"/>
        <w:rPr>
          <w:bCs w:val="0"/>
          <w:sz w:val="24"/>
        </w:rPr>
      </w:pPr>
      <w:r w:rsidRPr="00BE00C1">
        <w:rPr>
          <w:bCs w:val="0"/>
          <w:sz w:val="24"/>
        </w:rPr>
        <w:t>RMK</w:t>
      </w:r>
      <w:r w:rsidRPr="00BE00C1">
        <w:rPr>
          <w:b w:val="0"/>
          <w:bCs w:val="0"/>
          <w:sz w:val="24"/>
        </w:rPr>
        <w:tab/>
      </w:r>
      <w:r>
        <w:rPr>
          <w:b w:val="0"/>
          <w:bCs w:val="0"/>
        </w:rPr>
        <w:tab/>
      </w:r>
      <w:r>
        <w:rPr>
          <w:b w:val="0"/>
          <w:bCs w:val="0"/>
        </w:rPr>
        <w:tab/>
      </w:r>
      <w:r>
        <w:rPr>
          <w:b w:val="0"/>
          <w:bCs w:val="0"/>
        </w:rPr>
        <w:tab/>
      </w:r>
      <w:r>
        <w:rPr>
          <w:b w:val="0"/>
          <w:bCs w:val="0"/>
        </w:rPr>
        <w:tab/>
      </w:r>
      <w:r>
        <w:rPr>
          <w:b w:val="0"/>
          <w:bCs w:val="0"/>
        </w:rPr>
        <w:tab/>
      </w:r>
      <w:r>
        <w:rPr>
          <w:bCs w:val="0"/>
          <w:sz w:val="24"/>
        </w:rPr>
        <w:t>Ürituse korraldaja</w:t>
      </w:r>
    </w:p>
    <w:p w14:paraId="4626C272" w14:textId="77777777" w:rsidR="00BE00C1" w:rsidRDefault="00BE00C1" w:rsidP="00E81947">
      <w:pPr>
        <w:jc w:val="both"/>
      </w:pPr>
      <w:r>
        <w:t>Riigimetsa Majan</w:t>
      </w:r>
      <w:r w:rsidR="00ED1B93">
        <w:t>damise Keskus</w:t>
      </w:r>
      <w:r w:rsidR="00ED1B93">
        <w:tab/>
      </w:r>
      <w:r w:rsidR="00ED1B93">
        <w:tab/>
      </w:r>
      <w:r w:rsidR="00542F55" w:rsidRPr="00542F55">
        <w:t>Estonian Autosport Events MTÜ</w:t>
      </w:r>
    </w:p>
    <w:p w14:paraId="57FE5FA9" w14:textId="77777777" w:rsidR="00BE00C1" w:rsidRPr="00372F19" w:rsidRDefault="00533DCE" w:rsidP="00E81947">
      <w:pPr>
        <w:jc w:val="both"/>
      </w:pPr>
      <w:r>
        <w:t>Registrikood 70004459</w:t>
      </w:r>
      <w:r w:rsidR="00BE00C1">
        <w:tab/>
      </w:r>
      <w:r w:rsidR="00BE00C1">
        <w:tab/>
      </w:r>
      <w:r w:rsidR="00BE00C1">
        <w:tab/>
      </w:r>
      <w:r w:rsidR="00542F55" w:rsidRPr="00542F55">
        <w:t>Registrikood</w:t>
      </w:r>
      <w:r w:rsidR="00542F55">
        <w:t xml:space="preserve"> </w:t>
      </w:r>
      <w:r w:rsidR="00231116" w:rsidRPr="00231116">
        <w:t>80310909</w:t>
      </w:r>
    </w:p>
    <w:p w14:paraId="54A8C4D7" w14:textId="77777777" w:rsidR="00BE00C1" w:rsidRPr="00372F19" w:rsidRDefault="00A019A3" w:rsidP="00072870">
      <w:proofErr w:type="spellStart"/>
      <w:r w:rsidRPr="00372F19">
        <w:t>Sagadi</w:t>
      </w:r>
      <w:proofErr w:type="spellEnd"/>
      <w:r w:rsidRPr="00372F19">
        <w:t xml:space="preserve"> küla, Haljala vald</w:t>
      </w:r>
      <w:r w:rsidR="00372F19" w:rsidRPr="00372F19">
        <w:tab/>
      </w:r>
      <w:r w:rsidR="00584324">
        <w:t xml:space="preserve">            </w:t>
      </w:r>
      <w:r w:rsidR="00372F19" w:rsidRPr="00372F19">
        <w:tab/>
      </w:r>
      <w:r w:rsidR="00072870" w:rsidRPr="00231116">
        <w:t>Sinilille tee</w:t>
      </w:r>
      <w:r w:rsidR="00072870">
        <w:t xml:space="preserve"> 1</w:t>
      </w:r>
      <w:r w:rsidR="00231116" w:rsidRPr="00231116">
        <w:t xml:space="preserve">, </w:t>
      </w:r>
      <w:r w:rsidR="00072870">
        <w:t xml:space="preserve">Peetri alevik                            </w:t>
      </w:r>
      <w:r w:rsidR="00584324" w:rsidRPr="00584324">
        <w:t xml:space="preserve">45403 </w:t>
      </w:r>
      <w:r w:rsidRPr="00372F19">
        <w:t>Lääne-Viru maakond</w:t>
      </w:r>
      <w:r w:rsidR="00ED1B93" w:rsidRPr="00372F19">
        <w:tab/>
      </w:r>
      <w:r w:rsidR="00ED1B93" w:rsidRPr="00372F19">
        <w:tab/>
      </w:r>
      <w:r w:rsidRPr="00372F19">
        <w:tab/>
      </w:r>
      <w:r w:rsidR="00445127" w:rsidRPr="00231116">
        <w:t xml:space="preserve">Rae vald, </w:t>
      </w:r>
      <w:r w:rsidR="00231116" w:rsidRPr="00231116">
        <w:t>75312</w:t>
      </w:r>
      <w:r w:rsidR="00072870">
        <w:t xml:space="preserve"> </w:t>
      </w:r>
      <w:r w:rsidR="00072870" w:rsidRPr="00231116">
        <w:t>Harju maakond</w:t>
      </w:r>
    </w:p>
    <w:p w14:paraId="69943BE7" w14:textId="64B30C96" w:rsidR="00BE00C1" w:rsidRPr="0056214A" w:rsidRDefault="00542F55" w:rsidP="00072870">
      <w:pPr>
        <w:rPr>
          <w:i/>
        </w:rPr>
      </w:pPr>
      <w:r>
        <w:t>Tel</w:t>
      </w:r>
      <w:r w:rsidR="00072870">
        <w:t xml:space="preserve"> </w:t>
      </w:r>
      <w:r w:rsidR="007018B3">
        <w:t>505 5932</w:t>
      </w:r>
      <w:r w:rsidR="0056214A" w:rsidRPr="00372F19">
        <w:tab/>
      </w:r>
      <w:r w:rsidR="0056214A" w:rsidRPr="00372F19">
        <w:tab/>
      </w:r>
      <w:r w:rsidR="0056214A" w:rsidRPr="00372F19">
        <w:tab/>
      </w:r>
      <w:r w:rsidR="0056214A" w:rsidRPr="00372F19">
        <w:tab/>
      </w:r>
      <w:r w:rsidR="00072870">
        <w:t xml:space="preserve">            </w:t>
      </w:r>
      <w:r w:rsidR="00F76630" w:rsidRPr="00372F19">
        <w:t>Tel</w:t>
      </w:r>
      <w:r w:rsidR="004524F4" w:rsidRPr="00372F19">
        <w:t xml:space="preserve"> </w:t>
      </w:r>
      <w:r w:rsidR="00581CF1">
        <w:t>5690 3100</w:t>
      </w:r>
    </w:p>
    <w:p w14:paraId="76CAF7EA" w14:textId="16FBED39" w:rsidR="00BE00C1" w:rsidRDefault="00542F55" w:rsidP="00E81947">
      <w:pPr>
        <w:tabs>
          <w:tab w:val="left" w:pos="4320"/>
        </w:tabs>
        <w:spacing w:line="240" w:lineRule="exact"/>
        <w:jc w:val="both"/>
      </w:pPr>
      <w:r>
        <w:t>E-post</w:t>
      </w:r>
      <w:r w:rsidRPr="00542F55">
        <w:t xml:space="preserve"> </w:t>
      </w:r>
      <w:hyperlink r:id="rId16" w:history="1">
        <w:r w:rsidR="007018B3" w:rsidRPr="00F06A1D">
          <w:rPr>
            <w:rStyle w:val="Hyperlink"/>
          </w:rPr>
          <w:t>andres.sepp@rmk.ee</w:t>
        </w:r>
      </w:hyperlink>
      <w:r w:rsidR="007018B3">
        <w:t xml:space="preserve"> </w:t>
      </w:r>
      <w:r>
        <w:t xml:space="preserve"> </w:t>
      </w:r>
      <w:r>
        <w:tab/>
      </w:r>
      <w:r w:rsidRPr="00542F55">
        <w:t xml:space="preserve">E-post </w:t>
      </w:r>
      <w:hyperlink r:id="rId17" w:history="1">
        <w:r w:rsidR="00581CF1" w:rsidRPr="00075237">
          <w:rPr>
            <w:rStyle w:val="Hyperlink"/>
          </w:rPr>
          <w:t>urmo@rallyestonia.ee</w:t>
        </w:r>
      </w:hyperlink>
      <w:r w:rsidR="007018B3">
        <w:t xml:space="preserve"> </w:t>
      </w:r>
    </w:p>
    <w:p w14:paraId="6395B488" w14:textId="77777777" w:rsidR="00584324" w:rsidRDefault="00584324" w:rsidP="00E81947">
      <w:pPr>
        <w:tabs>
          <w:tab w:val="left" w:pos="4320"/>
        </w:tabs>
        <w:spacing w:line="240" w:lineRule="exact"/>
        <w:jc w:val="both"/>
      </w:pPr>
    </w:p>
    <w:p w14:paraId="013BAE3C" w14:textId="77777777" w:rsidR="00BE00C1" w:rsidRDefault="00BE00C1" w:rsidP="00E81947">
      <w:pPr>
        <w:tabs>
          <w:tab w:val="left" w:pos="4320"/>
        </w:tabs>
        <w:spacing w:line="240" w:lineRule="exact"/>
        <w:jc w:val="both"/>
      </w:pPr>
    </w:p>
    <w:p w14:paraId="6997EBB1" w14:textId="77777777" w:rsidR="004524F4" w:rsidRPr="00553DD0" w:rsidRDefault="00553DD0" w:rsidP="00E81947">
      <w:pPr>
        <w:tabs>
          <w:tab w:val="left" w:pos="4320"/>
        </w:tabs>
        <w:spacing w:line="240" w:lineRule="exact"/>
        <w:jc w:val="both"/>
      </w:pPr>
      <w:r w:rsidRPr="00553DD0">
        <w:t>(</w:t>
      </w:r>
      <w:r>
        <w:t xml:space="preserve">allkirjastatud digitaalselt)                             </w:t>
      </w:r>
      <w:r w:rsidR="00482F7E">
        <w:t>(allkirjastatud digitaalselt)</w:t>
      </w:r>
    </w:p>
    <w:p w14:paraId="0439D27A" w14:textId="77777777" w:rsidR="00BE00C1" w:rsidRDefault="004524F4" w:rsidP="00E81947">
      <w:pPr>
        <w:tabs>
          <w:tab w:val="left" w:pos="4320"/>
        </w:tabs>
        <w:spacing w:line="240" w:lineRule="exact"/>
        <w:jc w:val="both"/>
      </w:pPr>
      <w:r>
        <w:rPr>
          <w:i/>
        </w:rPr>
        <w:t xml:space="preserve">                 </w:t>
      </w:r>
      <w:r>
        <w:t xml:space="preserve">         </w:t>
      </w:r>
    </w:p>
    <w:p w14:paraId="394C43D9" w14:textId="1B38E02C" w:rsidR="00036814" w:rsidRPr="00ED1B93" w:rsidRDefault="007018B3" w:rsidP="00E81947">
      <w:pPr>
        <w:tabs>
          <w:tab w:val="left" w:pos="4320"/>
        </w:tabs>
        <w:spacing w:line="240" w:lineRule="exact"/>
        <w:jc w:val="both"/>
        <w:rPr>
          <w:i/>
        </w:rPr>
      </w:pPr>
      <w:r>
        <w:t>Andres</w:t>
      </w:r>
      <w:r w:rsidR="00EA1997">
        <w:t xml:space="preserve"> Sepp</w:t>
      </w:r>
      <w:r w:rsidR="00ED1B93">
        <w:tab/>
      </w:r>
      <w:r w:rsidR="00581CF1">
        <w:t>Urmo Aava</w:t>
      </w:r>
    </w:p>
    <w:sectPr w:rsidR="00036814" w:rsidRPr="00ED1B93" w:rsidSect="00AD76FB">
      <w:headerReference w:type="even" r:id="rId18"/>
      <w:headerReference w:type="default" r:id="rId1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01292" w14:textId="77777777" w:rsidR="00363945" w:rsidRDefault="00363945">
      <w:r>
        <w:separator/>
      </w:r>
    </w:p>
  </w:endnote>
  <w:endnote w:type="continuationSeparator" w:id="0">
    <w:p w14:paraId="3A95367E" w14:textId="77777777" w:rsidR="00363945" w:rsidRDefault="0036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BBC1E" w14:textId="77777777" w:rsidR="00363945" w:rsidRDefault="00363945">
      <w:r>
        <w:separator/>
      </w:r>
    </w:p>
  </w:footnote>
  <w:footnote w:type="continuationSeparator" w:id="0">
    <w:p w14:paraId="7BECBA9D" w14:textId="77777777" w:rsidR="00363945" w:rsidRDefault="00363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CDB68" w14:textId="77777777" w:rsidR="00363945" w:rsidRDefault="00363945" w:rsidP="00BC12D3">
    <w:pPr>
      <w:pStyle w:val="Header"/>
      <w:framePr w:wrap="around" w:vAnchor="text" w:hAnchor="margin" w:xAlign="center" w:y="1"/>
      <w:numPr>
        <w:ins w:id="0" w:author="RMK kasutaja" w:date="2008-01-17T16:17:00Z"/>
      </w:numPr>
      <w:rPr>
        <w:ins w:id="1" w:author="RMK kasutaja" w:date="2008-01-17T16:17:00Z"/>
        <w:rStyle w:val="PageNumber"/>
      </w:rPr>
    </w:pPr>
    <w:ins w:id="2" w:author="RMK kasutaja" w:date="2008-01-17T16:17:00Z">
      <w:r>
        <w:rPr>
          <w:rStyle w:val="PageNumber"/>
        </w:rPr>
        <w:fldChar w:fldCharType="begin"/>
      </w:r>
      <w:r>
        <w:rPr>
          <w:rStyle w:val="PageNumber"/>
        </w:rPr>
        <w:instrText xml:space="preserve">PAGE  </w:instrText>
      </w:r>
      <w:r>
        <w:rPr>
          <w:rStyle w:val="PageNumber"/>
        </w:rPr>
        <w:fldChar w:fldCharType="end"/>
      </w:r>
    </w:ins>
  </w:p>
  <w:p w14:paraId="1579D629" w14:textId="77777777" w:rsidR="00363945" w:rsidRDefault="00363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7DC2" w14:textId="77777777" w:rsidR="00363945" w:rsidRDefault="00363945"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8F3F49" w14:textId="77777777" w:rsidR="00363945" w:rsidRPr="00810609" w:rsidRDefault="00363945" w:rsidP="00072870">
    <w:pPr>
      <w:pStyle w:val="Header"/>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3"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18"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1"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4DA4D43"/>
    <w:multiLevelType w:val="multilevel"/>
    <w:tmpl w:val="B21C8CF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20"/>
  </w:num>
  <w:num w:numId="3">
    <w:abstractNumId w:val="18"/>
  </w:num>
  <w:num w:numId="4">
    <w:abstractNumId w:val="12"/>
  </w:num>
  <w:num w:numId="5">
    <w:abstractNumId w:val="7"/>
  </w:num>
  <w:num w:numId="6">
    <w:abstractNumId w:val="10"/>
  </w:num>
  <w:num w:numId="7">
    <w:abstractNumId w:val="19"/>
  </w:num>
  <w:num w:numId="8">
    <w:abstractNumId w:val="8"/>
  </w:num>
  <w:num w:numId="9">
    <w:abstractNumId w:val="23"/>
  </w:num>
  <w:num w:numId="10">
    <w:abstractNumId w:val="1"/>
  </w:num>
  <w:num w:numId="11">
    <w:abstractNumId w:val="14"/>
  </w:num>
  <w:num w:numId="12">
    <w:abstractNumId w:val="24"/>
  </w:num>
  <w:num w:numId="13">
    <w:abstractNumId w:val="0"/>
  </w:num>
  <w:num w:numId="14">
    <w:abstractNumId w:val="25"/>
  </w:num>
  <w:num w:numId="15">
    <w:abstractNumId w:val="2"/>
  </w:num>
  <w:num w:numId="16">
    <w:abstractNumId w:val="11"/>
  </w:num>
  <w:num w:numId="17">
    <w:abstractNumId w:val="9"/>
  </w:num>
  <w:num w:numId="18">
    <w:abstractNumId w:val="16"/>
  </w:num>
  <w:num w:numId="19">
    <w:abstractNumId w:val="6"/>
  </w:num>
  <w:num w:numId="20">
    <w:abstractNumId w:val="3"/>
  </w:num>
  <w:num w:numId="21">
    <w:abstractNumId w:val="13"/>
  </w:num>
  <w:num w:numId="22">
    <w:abstractNumId w:val="26"/>
  </w:num>
  <w:num w:numId="23">
    <w:abstractNumId w:val="4"/>
  </w:num>
  <w:num w:numId="24">
    <w:abstractNumId w:val="21"/>
  </w:num>
  <w:num w:numId="25">
    <w:abstractNumId w:val="5"/>
  </w:num>
  <w:num w:numId="26">
    <w:abstractNumId w:val="1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4F4"/>
    <w:rsid w:val="00006756"/>
    <w:rsid w:val="000171D0"/>
    <w:rsid w:val="0003151D"/>
    <w:rsid w:val="00031B68"/>
    <w:rsid w:val="00035162"/>
    <w:rsid w:val="00036814"/>
    <w:rsid w:val="000437DB"/>
    <w:rsid w:val="000512AB"/>
    <w:rsid w:val="00072870"/>
    <w:rsid w:val="000821E7"/>
    <w:rsid w:val="000932A4"/>
    <w:rsid w:val="00096F37"/>
    <w:rsid w:val="000B1C9F"/>
    <w:rsid w:val="000B6E7F"/>
    <w:rsid w:val="000E298D"/>
    <w:rsid w:val="000E7778"/>
    <w:rsid w:val="00130E28"/>
    <w:rsid w:val="001327AF"/>
    <w:rsid w:val="00142390"/>
    <w:rsid w:val="00162A4B"/>
    <w:rsid w:val="0016535C"/>
    <w:rsid w:val="001765C3"/>
    <w:rsid w:val="0018116A"/>
    <w:rsid w:val="001D12DC"/>
    <w:rsid w:val="001D4BE6"/>
    <w:rsid w:val="001D577C"/>
    <w:rsid w:val="001D6A33"/>
    <w:rsid w:val="001D739A"/>
    <w:rsid w:val="00200BE7"/>
    <w:rsid w:val="00205264"/>
    <w:rsid w:val="00223671"/>
    <w:rsid w:val="00231116"/>
    <w:rsid w:val="00237C6E"/>
    <w:rsid w:val="00255F9A"/>
    <w:rsid w:val="00266A56"/>
    <w:rsid w:val="00272EA0"/>
    <w:rsid w:val="00274B00"/>
    <w:rsid w:val="002A3174"/>
    <w:rsid w:val="002B69E0"/>
    <w:rsid w:val="002B7A41"/>
    <w:rsid w:val="002C41D0"/>
    <w:rsid w:val="002E69FD"/>
    <w:rsid w:val="002F1859"/>
    <w:rsid w:val="002F4CA9"/>
    <w:rsid w:val="00301911"/>
    <w:rsid w:val="00325FC8"/>
    <w:rsid w:val="00327DE3"/>
    <w:rsid w:val="003301AC"/>
    <w:rsid w:val="00352794"/>
    <w:rsid w:val="00352A8A"/>
    <w:rsid w:val="00360600"/>
    <w:rsid w:val="00363945"/>
    <w:rsid w:val="00365247"/>
    <w:rsid w:val="00372D2F"/>
    <w:rsid w:val="00372F19"/>
    <w:rsid w:val="003840C8"/>
    <w:rsid w:val="003B16F9"/>
    <w:rsid w:val="003B3A00"/>
    <w:rsid w:val="003C08AB"/>
    <w:rsid w:val="003C74A0"/>
    <w:rsid w:val="003D7DEB"/>
    <w:rsid w:val="003E515D"/>
    <w:rsid w:val="003E75B9"/>
    <w:rsid w:val="0041646E"/>
    <w:rsid w:val="0043156C"/>
    <w:rsid w:val="00435C7F"/>
    <w:rsid w:val="00444AB7"/>
    <w:rsid w:val="00444EA9"/>
    <w:rsid w:val="004450BA"/>
    <w:rsid w:val="00445127"/>
    <w:rsid w:val="004524F4"/>
    <w:rsid w:val="004618BB"/>
    <w:rsid w:val="00482F7E"/>
    <w:rsid w:val="004905FC"/>
    <w:rsid w:val="004B3A22"/>
    <w:rsid w:val="004B7161"/>
    <w:rsid w:val="004D1205"/>
    <w:rsid w:val="004E28AC"/>
    <w:rsid w:val="004F0B9F"/>
    <w:rsid w:val="004F53A4"/>
    <w:rsid w:val="00500997"/>
    <w:rsid w:val="00501315"/>
    <w:rsid w:val="00510C81"/>
    <w:rsid w:val="005115A2"/>
    <w:rsid w:val="005220B3"/>
    <w:rsid w:val="005223A3"/>
    <w:rsid w:val="00533DCE"/>
    <w:rsid w:val="00542C54"/>
    <w:rsid w:val="00542F55"/>
    <w:rsid w:val="00553DD0"/>
    <w:rsid w:val="005545CC"/>
    <w:rsid w:val="0056214A"/>
    <w:rsid w:val="0056219D"/>
    <w:rsid w:val="00581CF1"/>
    <w:rsid w:val="00584324"/>
    <w:rsid w:val="005D0E33"/>
    <w:rsid w:val="005D35C8"/>
    <w:rsid w:val="005E0B6A"/>
    <w:rsid w:val="005E2BF0"/>
    <w:rsid w:val="005E344F"/>
    <w:rsid w:val="005F3115"/>
    <w:rsid w:val="005F5FB4"/>
    <w:rsid w:val="00617985"/>
    <w:rsid w:val="00621931"/>
    <w:rsid w:val="00627B6D"/>
    <w:rsid w:val="00645B8C"/>
    <w:rsid w:val="0066654A"/>
    <w:rsid w:val="0067619A"/>
    <w:rsid w:val="00684D43"/>
    <w:rsid w:val="00695426"/>
    <w:rsid w:val="006A0DC0"/>
    <w:rsid w:val="006B08F9"/>
    <w:rsid w:val="006C3C8C"/>
    <w:rsid w:val="006C7F9B"/>
    <w:rsid w:val="006E5543"/>
    <w:rsid w:val="006E68A4"/>
    <w:rsid w:val="00700193"/>
    <w:rsid w:val="007018B3"/>
    <w:rsid w:val="0071322F"/>
    <w:rsid w:val="00717CE4"/>
    <w:rsid w:val="00726084"/>
    <w:rsid w:val="00732A52"/>
    <w:rsid w:val="007434D7"/>
    <w:rsid w:val="00751DBD"/>
    <w:rsid w:val="00754082"/>
    <w:rsid w:val="007628C6"/>
    <w:rsid w:val="00764F19"/>
    <w:rsid w:val="007861F3"/>
    <w:rsid w:val="007D71A9"/>
    <w:rsid w:val="007F440F"/>
    <w:rsid w:val="007F5665"/>
    <w:rsid w:val="00810609"/>
    <w:rsid w:val="00821F53"/>
    <w:rsid w:val="0082754B"/>
    <w:rsid w:val="00851D11"/>
    <w:rsid w:val="0086083B"/>
    <w:rsid w:val="00877DB5"/>
    <w:rsid w:val="00877E72"/>
    <w:rsid w:val="0089011F"/>
    <w:rsid w:val="00896E38"/>
    <w:rsid w:val="008A5476"/>
    <w:rsid w:val="008B183C"/>
    <w:rsid w:val="008B6155"/>
    <w:rsid w:val="008D19A7"/>
    <w:rsid w:val="00900FBE"/>
    <w:rsid w:val="00912C6F"/>
    <w:rsid w:val="00913566"/>
    <w:rsid w:val="00915D73"/>
    <w:rsid w:val="00916304"/>
    <w:rsid w:val="009168BC"/>
    <w:rsid w:val="009219D4"/>
    <w:rsid w:val="009523E3"/>
    <w:rsid w:val="0097482D"/>
    <w:rsid w:val="00981961"/>
    <w:rsid w:val="00982359"/>
    <w:rsid w:val="00984F56"/>
    <w:rsid w:val="00995390"/>
    <w:rsid w:val="00996FE2"/>
    <w:rsid w:val="009A479D"/>
    <w:rsid w:val="009C30EF"/>
    <w:rsid w:val="009E740D"/>
    <w:rsid w:val="009F63A7"/>
    <w:rsid w:val="00A019A3"/>
    <w:rsid w:val="00A12366"/>
    <w:rsid w:val="00A404EE"/>
    <w:rsid w:val="00A40E72"/>
    <w:rsid w:val="00A60C85"/>
    <w:rsid w:val="00A75D7D"/>
    <w:rsid w:val="00A91409"/>
    <w:rsid w:val="00A948B0"/>
    <w:rsid w:val="00AB3DFA"/>
    <w:rsid w:val="00AD76FB"/>
    <w:rsid w:val="00AE2883"/>
    <w:rsid w:val="00AE5224"/>
    <w:rsid w:val="00B037F7"/>
    <w:rsid w:val="00B06044"/>
    <w:rsid w:val="00B1595C"/>
    <w:rsid w:val="00B240AE"/>
    <w:rsid w:val="00B44818"/>
    <w:rsid w:val="00B53C84"/>
    <w:rsid w:val="00B577E1"/>
    <w:rsid w:val="00B60E17"/>
    <w:rsid w:val="00B67BE6"/>
    <w:rsid w:val="00B766A2"/>
    <w:rsid w:val="00B83802"/>
    <w:rsid w:val="00B864B7"/>
    <w:rsid w:val="00B94BE0"/>
    <w:rsid w:val="00B95B96"/>
    <w:rsid w:val="00BC12D3"/>
    <w:rsid w:val="00BD5C4D"/>
    <w:rsid w:val="00BD60C7"/>
    <w:rsid w:val="00BD7A98"/>
    <w:rsid w:val="00BE00C1"/>
    <w:rsid w:val="00BE60B6"/>
    <w:rsid w:val="00BF1C21"/>
    <w:rsid w:val="00BF6BE2"/>
    <w:rsid w:val="00C047E4"/>
    <w:rsid w:val="00C07834"/>
    <w:rsid w:val="00C1660C"/>
    <w:rsid w:val="00C207DF"/>
    <w:rsid w:val="00C231CA"/>
    <w:rsid w:val="00C26A0A"/>
    <w:rsid w:val="00C3016E"/>
    <w:rsid w:val="00C327F8"/>
    <w:rsid w:val="00C34777"/>
    <w:rsid w:val="00C461D9"/>
    <w:rsid w:val="00C5466A"/>
    <w:rsid w:val="00C54F6E"/>
    <w:rsid w:val="00C6532F"/>
    <w:rsid w:val="00C661AF"/>
    <w:rsid w:val="00C7517A"/>
    <w:rsid w:val="00C82DA9"/>
    <w:rsid w:val="00CA0106"/>
    <w:rsid w:val="00CB084F"/>
    <w:rsid w:val="00CB6107"/>
    <w:rsid w:val="00CC39B4"/>
    <w:rsid w:val="00CD6748"/>
    <w:rsid w:val="00CE44E4"/>
    <w:rsid w:val="00CF09C1"/>
    <w:rsid w:val="00CF48A6"/>
    <w:rsid w:val="00D22E58"/>
    <w:rsid w:val="00D455B7"/>
    <w:rsid w:val="00D803F5"/>
    <w:rsid w:val="00D82AAD"/>
    <w:rsid w:val="00D85CF9"/>
    <w:rsid w:val="00DA0957"/>
    <w:rsid w:val="00DA46B7"/>
    <w:rsid w:val="00DB48BF"/>
    <w:rsid w:val="00DC6D9B"/>
    <w:rsid w:val="00DD4A75"/>
    <w:rsid w:val="00DF1190"/>
    <w:rsid w:val="00DF188E"/>
    <w:rsid w:val="00E21B74"/>
    <w:rsid w:val="00E3168A"/>
    <w:rsid w:val="00E52802"/>
    <w:rsid w:val="00E5759F"/>
    <w:rsid w:val="00E663F7"/>
    <w:rsid w:val="00E77D1B"/>
    <w:rsid w:val="00E81947"/>
    <w:rsid w:val="00E8574B"/>
    <w:rsid w:val="00E954D1"/>
    <w:rsid w:val="00E9747D"/>
    <w:rsid w:val="00EA1997"/>
    <w:rsid w:val="00EB6F9E"/>
    <w:rsid w:val="00ED1B93"/>
    <w:rsid w:val="00ED5F86"/>
    <w:rsid w:val="00EE5488"/>
    <w:rsid w:val="00EF448C"/>
    <w:rsid w:val="00F04BA6"/>
    <w:rsid w:val="00F345AD"/>
    <w:rsid w:val="00F56690"/>
    <w:rsid w:val="00F625BF"/>
    <w:rsid w:val="00F72073"/>
    <w:rsid w:val="00F76630"/>
    <w:rsid w:val="00F87914"/>
    <w:rsid w:val="00FB4700"/>
    <w:rsid w:val="00FC06E9"/>
    <w:rsid w:val="00FC07F2"/>
    <w:rsid w:val="00FC2DE8"/>
    <w:rsid w:val="00FD0706"/>
    <w:rsid w:val="00FD6D97"/>
    <w:rsid w:val="00FF31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C47A0"/>
  <w15:docId w15:val="{DEC61AF5-0C55-419B-9C3C-60457764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paragraph" w:styleId="Heading4">
    <w:name w:val="heading 4"/>
    <w:basedOn w:val="Normal"/>
    <w:next w:val="Normal"/>
    <w:qFormat/>
    <w:rsid w:val="00BE00C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paragraph" w:styleId="BodyText2">
    <w:name w:val="Body Text 2"/>
    <w:basedOn w:val="Normal"/>
    <w:pPr>
      <w:jc w:val="center"/>
    </w:pPr>
  </w:style>
  <w:style w:type="character" w:styleId="Hyperlink">
    <w:name w:val="Hyperlink"/>
    <w:basedOn w:val="DefaultParagraphFont"/>
    <w:rPr>
      <w:color w:val="0000FF"/>
      <w:u w:val="single"/>
    </w:rPr>
  </w:style>
  <w:style w:type="character" w:styleId="FollowedHyperlink">
    <w:name w:val="FollowedHyperlink"/>
    <w:basedOn w:val="DefaultParagraphFont"/>
    <w:rsid w:val="00751DBD"/>
    <w:rPr>
      <w:color w:val="800080"/>
      <w:u w:val="single"/>
    </w:rPr>
  </w:style>
  <w:style w:type="paragraph" w:styleId="BalloonText">
    <w:name w:val="Balloon Text"/>
    <w:basedOn w:val="Normal"/>
    <w:semiHidden/>
    <w:rsid w:val="00B60E17"/>
    <w:rPr>
      <w:rFonts w:ascii="Tahoma" w:hAnsi="Tahoma" w:cs="Tahoma"/>
      <w:sz w:val="16"/>
      <w:szCs w:val="16"/>
    </w:rPr>
  </w:style>
  <w:style w:type="paragraph" w:styleId="Header">
    <w:name w:val="header"/>
    <w:basedOn w:val="Normal"/>
    <w:rsid w:val="0016535C"/>
    <w:pPr>
      <w:tabs>
        <w:tab w:val="center" w:pos="4320"/>
        <w:tab w:val="right" w:pos="8640"/>
      </w:tabs>
    </w:pPr>
  </w:style>
  <w:style w:type="character" w:styleId="PageNumber">
    <w:name w:val="page number"/>
    <w:basedOn w:val="DefaultParagraphFont"/>
    <w:rsid w:val="0016535C"/>
  </w:style>
  <w:style w:type="character" w:styleId="CommentReference">
    <w:name w:val="annotation reference"/>
    <w:basedOn w:val="DefaultParagraphFont"/>
    <w:semiHidden/>
    <w:rsid w:val="0016535C"/>
    <w:rPr>
      <w:sz w:val="16"/>
      <w:szCs w:val="16"/>
    </w:rPr>
  </w:style>
  <w:style w:type="paragraph" w:styleId="CommentText">
    <w:name w:val="annotation text"/>
    <w:basedOn w:val="Normal"/>
    <w:semiHidden/>
    <w:rsid w:val="0016535C"/>
    <w:rPr>
      <w:sz w:val="20"/>
      <w:szCs w:val="20"/>
    </w:rPr>
  </w:style>
  <w:style w:type="paragraph" w:styleId="CommentSubject">
    <w:name w:val="annotation subject"/>
    <w:basedOn w:val="CommentText"/>
    <w:next w:val="CommentText"/>
    <w:semiHidden/>
    <w:rsid w:val="0016535C"/>
    <w:rPr>
      <w:b/>
      <w:bCs/>
    </w:rPr>
  </w:style>
  <w:style w:type="paragraph" w:styleId="Footer">
    <w:name w:val="footer"/>
    <w:basedOn w:val="Normal"/>
    <w:rsid w:val="00352A8A"/>
    <w:pPr>
      <w:tabs>
        <w:tab w:val="center" w:pos="4320"/>
        <w:tab w:val="right" w:pos="8640"/>
      </w:tabs>
    </w:pPr>
  </w:style>
  <w:style w:type="paragraph" w:styleId="Caption">
    <w:name w:val="caption"/>
    <w:basedOn w:val="Normal"/>
    <w:next w:val="Normal"/>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istParagraph">
    <w:name w:val="List Paragraph"/>
    <w:basedOn w:val="Normal"/>
    <w:uiPriority w:val="34"/>
    <w:qFormat/>
    <w:rsid w:val="006B08F9"/>
    <w:pPr>
      <w:ind w:left="720"/>
      <w:contextualSpacing/>
    </w:pPr>
  </w:style>
  <w:style w:type="character" w:styleId="UnresolvedMention">
    <w:name w:val="Unresolved Mention"/>
    <w:basedOn w:val="DefaultParagraphFont"/>
    <w:uiPriority w:val="99"/>
    <w:semiHidden/>
    <w:unhideWhenUsed/>
    <w:rsid w:val="00581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034803">
      <w:bodyDiv w:val="1"/>
      <w:marLeft w:val="0"/>
      <w:marRight w:val="0"/>
      <w:marTop w:val="0"/>
      <w:marBottom w:val="0"/>
      <w:divBdr>
        <w:top w:val="none" w:sz="0" w:space="0" w:color="auto"/>
        <w:left w:val="none" w:sz="0" w:space="0" w:color="auto"/>
        <w:bottom w:val="none" w:sz="0" w:space="0" w:color="auto"/>
        <w:right w:val="none" w:sz="0" w:space="0" w:color="auto"/>
      </w:divBdr>
    </w:div>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sto.sepp@rmk.e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urmas@rallyestonia.ee" TargetMode="External"/><Relationship Id="rId17" Type="http://schemas.openxmlformats.org/officeDocument/2006/relationships/hyperlink" Target="mailto:urmo@rallyestonia.ee" TargetMode="External"/><Relationship Id="rId2" Type="http://schemas.openxmlformats.org/officeDocument/2006/relationships/customXml" Target="../customXml/item2.xml"/><Relationship Id="rId16" Type="http://schemas.openxmlformats.org/officeDocument/2006/relationships/hyperlink" Target="mailto:andres.sepp@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30122010013?leiaKehtiv" TargetMode="External"/><Relationship Id="rId5" Type="http://schemas.openxmlformats.org/officeDocument/2006/relationships/numbering" Target="numbering.xml"/><Relationship Id="rId15" Type="http://schemas.openxmlformats.org/officeDocument/2006/relationships/hyperlink" Target="mailto:tiit.timberg@rmk.e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omas.haas@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hkelo\AppData\Local\Microsoft\Windows\Temporary%20Internet%20Files\Content.IE5\TDUJWHWV\&#252;rituse%20korraldamine%20riigimets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6E4977DCDAEE44FBDE637B8984D1562" ma:contentTypeVersion="10" ma:contentTypeDescription="Loo uus dokument" ma:contentTypeScope="" ma:versionID="a7a7c9595ec7326a95cb43c4cc700be9">
  <xsd:schema xmlns:xsd="http://www.w3.org/2001/XMLSchema" xmlns:xs="http://www.w3.org/2001/XMLSchema" xmlns:p="http://schemas.microsoft.com/office/2006/metadata/properties" xmlns:ns3="d7430817-b0f9-4ec2-bdf5-14060b93971c" targetNamespace="http://schemas.microsoft.com/office/2006/metadata/properties" ma:root="true" ma:fieldsID="1c05e597301ab6754c03fdb8dce33e46" ns3:_="">
    <xsd:import namespace="d7430817-b0f9-4ec2-bdf5-14060b93971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30817-b0f9-4ec2-bdf5-14060b9397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34440-EA36-40A6-B652-FC55C951591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7430817-b0f9-4ec2-bdf5-14060b93971c"/>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CB51B57-29CB-4BEB-9F2E-2924DB355A03}">
  <ds:schemaRefs>
    <ds:schemaRef ds:uri="http://schemas.openxmlformats.org/officeDocument/2006/bibliography"/>
  </ds:schemaRefs>
</ds:datastoreItem>
</file>

<file path=customXml/itemProps3.xml><?xml version="1.0" encoding="utf-8"?>
<ds:datastoreItem xmlns:ds="http://schemas.openxmlformats.org/officeDocument/2006/customXml" ds:itemID="{E8B47157-8E6B-46A1-82B2-1B5EDEF1DDD9}">
  <ds:schemaRefs>
    <ds:schemaRef ds:uri="http://schemas.microsoft.com/sharepoint/v3/contenttype/forms"/>
  </ds:schemaRefs>
</ds:datastoreItem>
</file>

<file path=customXml/itemProps4.xml><?xml version="1.0" encoding="utf-8"?>
<ds:datastoreItem xmlns:ds="http://schemas.openxmlformats.org/officeDocument/2006/customXml" ds:itemID="{2C23D79F-DDC6-4CD2-B30A-4B16FFD0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30817-b0f9-4ec2-bdf5-14060b939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ürituse korraldamine riigimetsas</Template>
  <TotalTime>1</TotalTime>
  <Pages>3</Pages>
  <Words>755</Words>
  <Characters>5953</Characters>
  <Application>Microsoft Office Word</Application>
  <DocSecurity>4</DocSecurity>
  <Lines>49</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LEPING</vt:lpstr>
      <vt:lpstr>LEPING</vt:lpstr>
    </vt:vector>
  </TitlesOfParts>
  <Company>Riigimetsa  Majandamise Keskus</Company>
  <LinksUpToDate>false</LinksUpToDate>
  <CharactersWithSpaces>6695</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Mihkel Loks</dc:creator>
  <cp:lastModifiedBy>urmo@rallyestonia.ee</cp:lastModifiedBy>
  <cp:revision>2</cp:revision>
  <cp:lastPrinted>2008-01-18T05:44:00Z</cp:lastPrinted>
  <dcterms:created xsi:type="dcterms:W3CDTF">2020-08-05T12:39:00Z</dcterms:created>
  <dcterms:modified xsi:type="dcterms:W3CDTF">2020-08-05T12:39:00Z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0x010100F6E4977DCDAEE44FBDE637B8984D1562</vt:lpwstr>
  </property>
</Properties>
</file>